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D64D935" w14:textId="77777777">
        <w:trPr>
          <w:cantSplit/>
        </w:trPr>
        <w:tc>
          <w:tcPr>
            <w:tcW w:w="6911" w:type="dxa"/>
          </w:tcPr>
          <w:p w14:paraId="1B423F60"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78611C7" w14:textId="77777777" w:rsidR="00A066F1" w:rsidRDefault="005F04D8" w:rsidP="003B2284">
            <w:pPr>
              <w:spacing w:before="0" w:line="240" w:lineRule="atLeast"/>
              <w:jc w:val="right"/>
            </w:pPr>
            <w:r>
              <w:rPr>
                <w:noProof/>
                <w:lang w:val="en-US"/>
              </w:rPr>
              <w:drawing>
                <wp:inline distT="0" distB="0" distL="0" distR="0" wp14:anchorId="33A24976" wp14:editId="73E900D1">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51A5978" w14:textId="77777777">
        <w:trPr>
          <w:cantSplit/>
        </w:trPr>
        <w:tc>
          <w:tcPr>
            <w:tcW w:w="6911" w:type="dxa"/>
            <w:tcBorders>
              <w:bottom w:val="single" w:sz="12" w:space="0" w:color="auto"/>
            </w:tcBorders>
          </w:tcPr>
          <w:p w14:paraId="30ED9EE5"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26F58C76" w14:textId="77777777" w:rsidR="00A066F1" w:rsidRPr="00617BE4" w:rsidRDefault="00A066F1" w:rsidP="00A066F1">
            <w:pPr>
              <w:spacing w:before="0" w:line="240" w:lineRule="atLeast"/>
              <w:rPr>
                <w:rFonts w:ascii="Verdana" w:hAnsi="Verdana"/>
                <w:szCs w:val="24"/>
              </w:rPr>
            </w:pPr>
          </w:p>
        </w:tc>
      </w:tr>
      <w:tr w:rsidR="00A066F1" w:rsidRPr="00C324A8" w14:paraId="0CD69CB9" w14:textId="77777777">
        <w:trPr>
          <w:cantSplit/>
        </w:trPr>
        <w:tc>
          <w:tcPr>
            <w:tcW w:w="6911" w:type="dxa"/>
            <w:tcBorders>
              <w:top w:val="single" w:sz="12" w:space="0" w:color="auto"/>
            </w:tcBorders>
          </w:tcPr>
          <w:p w14:paraId="4EE718D3"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2B03464" w14:textId="77ABE73E" w:rsidR="00A066F1" w:rsidRPr="00613CA1" w:rsidRDefault="007B0933" w:rsidP="00AF187B">
            <w:pPr>
              <w:spacing w:before="0" w:line="240" w:lineRule="atLeast"/>
              <w:rPr>
                <w:rFonts w:ascii="Verdana" w:hAnsi="Verdana"/>
                <w:b/>
                <w:sz w:val="20"/>
              </w:rPr>
            </w:pPr>
            <w:bookmarkStart w:id="1" w:name="_GoBack"/>
            <w:r w:rsidRPr="00AF187B">
              <w:rPr>
                <w:rFonts w:ascii="Verdana" w:hAnsi="Verdana"/>
                <w:sz w:val="20"/>
              </w:rPr>
              <w:t>CPG(19)1</w:t>
            </w:r>
            <w:r w:rsidR="00AF187B">
              <w:rPr>
                <w:rFonts w:ascii="Verdana" w:hAnsi="Verdana"/>
                <w:sz w:val="20"/>
              </w:rPr>
              <w:t>43</w:t>
            </w:r>
            <w:r w:rsidRPr="00613CA1">
              <w:rPr>
                <w:rFonts w:ascii="Verdana" w:hAnsi="Verdana"/>
                <w:b/>
                <w:sz w:val="20"/>
              </w:rPr>
              <w:t xml:space="preserve"> </w:t>
            </w:r>
            <w:r w:rsidR="00381554" w:rsidRPr="00613CA1">
              <w:rPr>
                <w:rFonts w:ascii="Verdana" w:hAnsi="Verdana"/>
                <w:sz w:val="20"/>
              </w:rPr>
              <w:t>ANNEX</w:t>
            </w:r>
            <w:r w:rsidR="00381554" w:rsidRPr="00613CA1">
              <w:rPr>
                <w:rFonts w:ascii="Verdana" w:hAnsi="Verdana"/>
                <w:b/>
                <w:sz w:val="20"/>
              </w:rPr>
              <w:t xml:space="preserve"> </w:t>
            </w:r>
            <w:r w:rsidR="00381554" w:rsidRPr="00613CA1">
              <w:rPr>
                <w:rFonts w:ascii="Verdana" w:hAnsi="Verdana"/>
                <w:sz w:val="20"/>
              </w:rPr>
              <w:t>V</w:t>
            </w:r>
            <w:r w:rsidR="00AF187B">
              <w:rPr>
                <w:rFonts w:ascii="Verdana" w:hAnsi="Verdana"/>
                <w:sz w:val="20"/>
              </w:rPr>
              <w:t>III</w:t>
            </w:r>
            <w:r w:rsidR="00381554" w:rsidRPr="00613CA1">
              <w:rPr>
                <w:rFonts w:ascii="Verdana" w:hAnsi="Verdana"/>
                <w:sz w:val="20"/>
              </w:rPr>
              <w:t>-16A</w:t>
            </w:r>
            <w:bookmarkEnd w:id="1"/>
          </w:p>
        </w:tc>
      </w:tr>
      <w:tr w:rsidR="00A066F1" w:rsidRPr="00C324A8" w14:paraId="3D1A56C1" w14:textId="77777777">
        <w:trPr>
          <w:cantSplit/>
          <w:trHeight w:val="23"/>
        </w:trPr>
        <w:tc>
          <w:tcPr>
            <w:tcW w:w="6911" w:type="dxa"/>
            <w:shd w:val="clear" w:color="auto" w:fill="auto"/>
          </w:tcPr>
          <w:p w14:paraId="2047281F"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64DAE89A" w14:textId="0827D8E0" w:rsidR="00A066F1" w:rsidRPr="00841216" w:rsidRDefault="009139B4" w:rsidP="00AF187B">
            <w:pPr>
              <w:tabs>
                <w:tab w:val="left" w:pos="851"/>
              </w:tabs>
              <w:spacing w:before="0" w:line="240" w:lineRule="atLeast"/>
              <w:rPr>
                <w:rFonts w:ascii="Verdana" w:hAnsi="Verdana"/>
                <w:sz w:val="20"/>
              </w:rPr>
            </w:pPr>
            <w:r w:rsidRPr="00B57D7A">
              <w:rPr>
                <w:rFonts w:ascii="Verdana" w:hAnsi="Verdana"/>
                <w:b/>
                <w:sz w:val="20"/>
              </w:rPr>
              <w:t>Addendum 1 to</w:t>
            </w:r>
            <w:r>
              <w:rPr>
                <w:rFonts w:ascii="Verdana" w:hAnsi="Verdana"/>
                <w:b/>
                <w:sz w:val="20"/>
              </w:rPr>
              <w:t xml:space="preserve"> </w:t>
            </w:r>
            <w:r w:rsidR="00E55816">
              <w:rPr>
                <w:rFonts w:ascii="Verdana" w:hAnsi="Verdana"/>
                <w:b/>
                <w:sz w:val="20"/>
              </w:rPr>
              <w:t>Addendum 16 to</w:t>
            </w:r>
            <w:r w:rsidR="00E55816">
              <w:rPr>
                <w:rFonts w:ascii="Verdana" w:hAnsi="Verdana"/>
                <w:b/>
                <w:sz w:val="20"/>
              </w:rPr>
              <w:br/>
              <w:t xml:space="preserve">Document </w:t>
            </w:r>
            <w:r w:rsidR="00AF187B">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6D8A29BE" w14:textId="77777777">
        <w:trPr>
          <w:cantSplit/>
          <w:trHeight w:val="23"/>
        </w:trPr>
        <w:tc>
          <w:tcPr>
            <w:tcW w:w="6911" w:type="dxa"/>
            <w:shd w:val="clear" w:color="auto" w:fill="auto"/>
          </w:tcPr>
          <w:p w14:paraId="367EF8CA"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401B2C9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28 June 2019</w:t>
            </w:r>
          </w:p>
        </w:tc>
      </w:tr>
      <w:tr w:rsidR="00A066F1" w:rsidRPr="00C324A8" w14:paraId="182FBCB6" w14:textId="77777777">
        <w:trPr>
          <w:cantSplit/>
          <w:trHeight w:val="23"/>
        </w:trPr>
        <w:tc>
          <w:tcPr>
            <w:tcW w:w="6911" w:type="dxa"/>
            <w:shd w:val="clear" w:color="auto" w:fill="auto"/>
          </w:tcPr>
          <w:p w14:paraId="68704127"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35805AFF"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5C07714" w14:textId="77777777" w:rsidTr="0038423A">
        <w:trPr>
          <w:cantSplit/>
          <w:trHeight w:val="23"/>
        </w:trPr>
        <w:tc>
          <w:tcPr>
            <w:tcW w:w="10031" w:type="dxa"/>
            <w:gridSpan w:val="2"/>
            <w:shd w:val="clear" w:color="auto" w:fill="auto"/>
          </w:tcPr>
          <w:p w14:paraId="7A673DF2" w14:textId="77777777" w:rsidR="00A066F1" w:rsidRPr="00C324A8" w:rsidRDefault="00A066F1" w:rsidP="00A066F1">
            <w:pPr>
              <w:tabs>
                <w:tab w:val="left" w:pos="993"/>
              </w:tabs>
              <w:spacing w:before="0"/>
              <w:rPr>
                <w:rFonts w:ascii="Verdana" w:hAnsi="Verdana"/>
                <w:b/>
                <w:sz w:val="20"/>
              </w:rPr>
            </w:pPr>
          </w:p>
        </w:tc>
      </w:tr>
      <w:tr w:rsidR="00E55816" w:rsidRPr="00C324A8" w14:paraId="147062E4" w14:textId="77777777" w:rsidTr="0038423A">
        <w:trPr>
          <w:cantSplit/>
          <w:trHeight w:val="23"/>
        </w:trPr>
        <w:tc>
          <w:tcPr>
            <w:tcW w:w="10031" w:type="dxa"/>
            <w:gridSpan w:val="2"/>
            <w:shd w:val="clear" w:color="auto" w:fill="auto"/>
          </w:tcPr>
          <w:p w14:paraId="23A5385F" w14:textId="77777777" w:rsidR="00E55816" w:rsidRDefault="00884D60" w:rsidP="00E55816">
            <w:pPr>
              <w:pStyle w:val="Source"/>
            </w:pPr>
            <w:r>
              <w:t>European Common Proposals</w:t>
            </w:r>
          </w:p>
        </w:tc>
      </w:tr>
      <w:tr w:rsidR="00E55816" w:rsidRPr="00C324A8" w14:paraId="12A45A45" w14:textId="77777777" w:rsidTr="0038423A">
        <w:trPr>
          <w:cantSplit/>
          <w:trHeight w:val="23"/>
        </w:trPr>
        <w:tc>
          <w:tcPr>
            <w:tcW w:w="10031" w:type="dxa"/>
            <w:gridSpan w:val="2"/>
            <w:shd w:val="clear" w:color="auto" w:fill="auto"/>
          </w:tcPr>
          <w:p w14:paraId="368E7828" w14:textId="77777777" w:rsidR="00E55816" w:rsidRDefault="007D5320" w:rsidP="00E55816">
            <w:pPr>
              <w:pStyle w:val="Title1"/>
            </w:pPr>
            <w:r>
              <w:t>Proposals for the work of the conference</w:t>
            </w:r>
          </w:p>
        </w:tc>
      </w:tr>
      <w:tr w:rsidR="00E55816" w:rsidRPr="00C324A8" w14:paraId="7EA3E4B7" w14:textId="77777777" w:rsidTr="0038423A">
        <w:trPr>
          <w:cantSplit/>
          <w:trHeight w:val="23"/>
        </w:trPr>
        <w:tc>
          <w:tcPr>
            <w:tcW w:w="10031" w:type="dxa"/>
            <w:gridSpan w:val="2"/>
            <w:shd w:val="clear" w:color="auto" w:fill="auto"/>
          </w:tcPr>
          <w:p w14:paraId="4627C456" w14:textId="77777777" w:rsidR="00E55816" w:rsidRDefault="00E55816" w:rsidP="00E55816">
            <w:pPr>
              <w:pStyle w:val="Title2"/>
            </w:pPr>
          </w:p>
        </w:tc>
      </w:tr>
      <w:tr w:rsidR="00A538A6" w:rsidRPr="00C324A8" w14:paraId="01D2177B" w14:textId="77777777" w:rsidTr="0038423A">
        <w:trPr>
          <w:cantSplit/>
          <w:trHeight w:val="23"/>
        </w:trPr>
        <w:tc>
          <w:tcPr>
            <w:tcW w:w="10031" w:type="dxa"/>
            <w:gridSpan w:val="2"/>
            <w:shd w:val="clear" w:color="auto" w:fill="auto"/>
          </w:tcPr>
          <w:p w14:paraId="708A39A3" w14:textId="77777777" w:rsidR="00A538A6" w:rsidRDefault="004B13CB" w:rsidP="004B13CB">
            <w:pPr>
              <w:pStyle w:val="Agendaitem"/>
            </w:pPr>
            <w:r>
              <w:t xml:space="preserve">Agenda </w:t>
            </w:r>
            <w:proofErr w:type="spellStart"/>
            <w:r>
              <w:t>item</w:t>
            </w:r>
            <w:proofErr w:type="spellEnd"/>
            <w:r>
              <w:t xml:space="preserve"> 1.16</w:t>
            </w:r>
          </w:p>
        </w:tc>
      </w:tr>
    </w:tbl>
    <w:bookmarkEnd w:id="6"/>
    <w:bookmarkEnd w:id="7"/>
    <w:p w14:paraId="73DB877F" w14:textId="77777777" w:rsidR="0038423A" w:rsidRPr="00EC5386" w:rsidRDefault="0038423A" w:rsidP="0038423A">
      <w:pPr>
        <w:overflowPunct/>
        <w:autoSpaceDE/>
        <w:autoSpaceDN/>
        <w:adjustRightInd/>
        <w:textAlignment w:val="auto"/>
        <w:rPr>
          <w:lang w:val="en-US"/>
        </w:rPr>
      </w:pPr>
      <w:r>
        <w:rPr>
          <w:lang w:val="en-US"/>
        </w:rPr>
        <w:t>1.16</w:t>
      </w:r>
      <w:r>
        <w:rPr>
          <w:lang w:val="en-US"/>
        </w:rPr>
        <w:tab/>
      </w:r>
      <w:r w:rsidRPr="00656311">
        <w:rPr>
          <w:lang w:val="en-US"/>
        </w:rPr>
        <w:t xml:space="preserve">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w:t>
      </w:r>
      <w:r>
        <w:rPr>
          <w:b/>
          <w:bCs/>
          <w:lang w:val="en-US"/>
        </w:rPr>
        <w:t xml:space="preserve">239 </w:t>
      </w:r>
      <w:r w:rsidRPr="00656311">
        <w:rPr>
          <w:b/>
          <w:bCs/>
          <w:lang w:val="en-US"/>
        </w:rPr>
        <w:t>(WRC-15)</w:t>
      </w:r>
      <w:r w:rsidRPr="00656311">
        <w:rPr>
          <w:lang w:val="en-US"/>
        </w:rPr>
        <w:t>;</w:t>
      </w:r>
    </w:p>
    <w:p w14:paraId="47EA0DB9" w14:textId="77777777" w:rsidR="00127C19" w:rsidRPr="009139B4" w:rsidRDefault="00127C19" w:rsidP="00381554">
      <w:pPr>
        <w:pStyle w:val="Headingb"/>
        <w:jc w:val="center"/>
        <w:rPr>
          <w:lang w:val="en-GB"/>
        </w:rPr>
      </w:pPr>
      <w:r w:rsidRPr="009139B4">
        <w:rPr>
          <w:lang w:val="en-GB"/>
        </w:rPr>
        <w:t>Part 1: Frequency band 5 150 – 5 250 MHz</w:t>
      </w:r>
    </w:p>
    <w:p w14:paraId="791D430D" w14:textId="77777777" w:rsidR="00127C19" w:rsidRPr="009139B4" w:rsidRDefault="00127C19" w:rsidP="00127C19">
      <w:pPr>
        <w:pStyle w:val="Headingb"/>
        <w:rPr>
          <w:lang w:val="en-GB"/>
        </w:rPr>
      </w:pPr>
      <w:r w:rsidRPr="009139B4">
        <w:rPr>
          <w:lang w:val="en-GB"/>
        </w:rPr>
        <w:t>Introduction</w:t>
      </w:r>
    </w:p>
    <w:p w14:paraId="72A2498C" w14:textId="77777777" w:rsidR="00127C19" w:rsidRDefault="00127C19" w:rsidP="00127C19">
      <w:r>
        <w:t xml:space="preserve">The frequency band 5 150-5 250 MHz is allocated, inter alia, to fixed-satellite service (earth-to-space) limited to feeder links of non-geostationary-satellite systems in the mobile-satellite service (MSS), to the aeronautical </w:t>
      </w:r>
      <w:proofErr w:type="spellStart"/>
      <w:r>
        <w:t>radionavigation</w:t>
      </w:r>
      <w:proofErr w:type="spellEnd"/>
      <w:r>
        <w:t xml:space="preserve"> (ARNS) and to the aeronautical telemetry (AMT) transmissions pursuant to RR No. </w:t>
      </w:r>
      <w:r w:rsidRPr="00920E53">
        <w:rPr>
          <w:b/>
        </w:rPr>
        <w:t>5.446C</w:t>
      </w:r>
      <w:r>
        <w:t>.</w:t>
      </w:r>
    </w:p>
    <w:p w14:paraId="56EC7B91" w14:textId="77777777" w:rsidR="00127C19" w:rsidRDefault="00127C19" w:rsidP="00127C19">
      <w:r>
        <w:rPr>
          <w:lang w:val="en-US"/>
        </w:rPr>
        <w:t>W</w:t>
      </w:r>
      <w:r w:rsidRPr="00656311">
        <w:rPr>
          <w:lang w:val="en-US"/>
        </w:rPr>
        <w:t>ireless access systems, including radio local area networks (WAS/RLAN</w:t>
      </w:r>
      <w:proofErr w:type="gramStart"/>
      <w:r w:rsidRPr="00656311">
        <w:rPr>
          <w:lang w:val="en-US"/>
        </w:rPr>
        <w:t>)</w:t>
      </w:r>
      <w:r>
        <w:t>usage</w:t>
      </w:r>
      <w:proofErr w:type="gramEnd"/>
      <w:r>
        <w:t xml:space="preserve"> in the frequency band 5 150-5 250 MHz is limited to indoor use. Within Europe, indoor is defined as inside a building. Recently, CEPT decided to clarify that WAS/RLAN usage in this band is allowed inside cars and trains, subject to certain conditions. WAS/RLAN use is also allowed inside aircraft under ECC Decision (04) 08. The use inside the vehicles described above is expected to be for passenger entertainment purposes only. </w:t>
      </w:r>
    </w:p>
    <w:p w14:paraId="494D3F52" w14:textId="77777777" w:rsidR="00127C19" w:rsidRDefault="00127C19" w:rsidP="00127C19">
      <w:r>
        <w:t xml:space="preserve">Studies conducted with regards to the MSS feeder uplink have shown that WAS/RLAN outdoor operation (up to 5.3%) would cause harmful interference to the MSS feeder link. However, a parametric investigation allowed to show that up to 3% maximum outdoor WAS/RLAN can be deployed with a maximum </w:t>
      </w:r>
      <w:proofErr w:type="spellStart"/>
      <w:r>
        <w:t>e.i.r.p</w:t>
      </w:r>
      <w:proofErr w:type="spellEnd"/>
      <w:r>
        <w:t xml:space="preserve">. of 200 </w:t>
      </w:r>
      <w:proofErr w:type="spellStart"/>
      <w:r>
        <w:t>mW</w:t>
      </w:r>
      <w:proofErr w:type="spellEnd"/>
      <w:r>
        <w:t xml:space="preserve">. In that case, limited WAS/RLAN outdoor applications can be envisaged. This study also assessed in-vehicle usage (for in-cars and in-trains). Simulations have shown that the same level of protection offered by the indoor usage is achieved for MSS when combining a low </w:t>
      </w:r>
      <w:proofErr w:type="spellStart"/>
      <w:r>
        <w:t>e.i.r.p</w:t>
      </w:r>
      <w:proofErr w:type="spellEnd"/>
      <w:r>
        <w:t xml:space="preserve">. up to 40 </w:t>
      </w:r>
      <w:proofErr w:type="spellStart"/>
      <w:r>
        <w:t>mW</w:t>
      </w:r>
      <w:proofErr w:type="spellEnd"/>
      <w:r>
        <w:t xml:space="preserve"> and restricted to in-car usage and up to 200 </w:t>
      </w:r>
      <w:proofErr w:type="spellStart"/>
      <w:r>
        <w:t>mW</w:t>
      </w:r>
      <w:proofErr w:type="spellEnd"/>
      <w:r>
        <w:t xml:space="preserve"> for in-train usage. </w:t>
      </w:r>
    </w:p>
    <w:p w14:paraId="3382F7DE" w14:textId="77777777" w:rsidR="00127C19" w:rsidRDefault="00127C19" w:rsidP="00127C19">
      <w:r>
        <w:lastRenderedPageBreak/>
        <w:t xml:space="preserve">Studies conducted with regards to aeronautical </w:t>
      </w:r>
      <w:proofErr w:type="spellStart"/>
      <w:r>
        <w:t>radionavigation</w:t>
      </w:r>
      <w:proofErr w:type="spellEnd"/>
      <w:r>
        <w:t xml:space="preserve"> have shown that the same level of protection offered by the indoor usage is achieved when combining a low </w:t>
      </w:r>
      <w:proofErr w:type="spellStart"/>
      <w:r>
        <w:t>e.i.r.p</w:t>
      </w:r>
      <w:proofErr w:type="spellEnd"/>
      <w:r>
        <w:t xml:space="preserve">. up to 40 </w:t>
      </w:r>
      <w:proofErr w:type="spellStart"/>
      <w:r>
        <w:t>mW</w:t>
      </w:r>
      <w:proofErr w:type="spellEnd"/>
      <w:r>
        <w:t xml:space="preserve"> and restricted to in-car usage and up to 200 </w:t>
      </w:r>
      <w:proofErr w:type="spellStart"/>
      <w:r>
        <w:t>mW</w:t>
      </w:r>
      <w:proofErr w:type="spellEnd"/>
      <w:r>
        <w:t xml:space="preserve"> for in-train usage.</w:t>
      </w:r>
    </w:p>
    <w:p w14:paraId="426BD9A3" w14:textId="77777777" w:rsidR="00127C19" w:rsidRDefault="00127C19" w:rsidP="00127C19">
      <w:r>
        <w:t xml:space="preserve">Dynamic aggregate studies have shown that allowing outdoor relaxation up to 200 </w:t>
      </w:r>
      <w:proofErr w:type="spellStart"/>
      <w:r>
        <w:t>mW</w:t>
      </w:r>
      <w:proofErr w:type="spellEnd"/>
      <w:r>
        <w:t xml:space="preserve"> would not constitute any more interference to the ARNS than the 1% accidental outdoor usage that is currently assumed under the provisions of Resolution </w:t>
      </w:r>
      <w:r w:rsidRPr="00920E53">
        <w:rPr>
          <w:b/>
        </w:rPr>
        <w:t>229</w:t>
      </w:r>
      <w:r w:rsidRPr="00127C19">
        <w:rPr>
          <w:b/>
        </w:rPr>
        <w:t xml:space="preserve"> </w:t>
      </w:r>
      <w:r>
        <w:rPr>
          <w:b/>
        </w:rPr>
        <w:t>(</w:t>
      </w:r>
      <w:r w:rsidRPr="00920E53">
        <w:rPr>
          <w:b/>
        </w:rPr>
        <w:t>Rev.WRC-12)</w:t>
      </w:r>
      <w:r>
        <w:t>.</w:t>
      </w:r>
    </w:p>
    <w:p w14:paraId="3E8921D3" w14:textId="77777777" w:rsidR="00127C19" w:rsidRDefault="00127C19" w:rsidP="00127C19">
      <w:r>
        <w:t xml:space="preserve">Studies conducted with regards to AMT have shown that the same level of protection offered by the indoor usage is achieved when combining a low </w:t>
      </w:r>
      <w:proofErr w:type="spellStart"/>
      <w:r>
        <w:t>e.i.r.p</w:t>
      </w:r>
      <w:proofErr w:type="spellEnd"/>
      <w:r>
        <w:t xml:space="preserve">. up to 40 </w:t>
      </w:r>
      <w:proofErr w:type="spellStart"/>
      <w:r>
        <w:t>mW</w:t>
      </w:r>
      <w:proofErr w:type="spellEnd"/>
      <w:r>
        <w:t xml:space="preserve"> and restricted to in-car usage and up to 200 </w:t>
      </w:r>
      <w:proofErr w:type="spellStart"/>
      <w:r>
        <w:t>mW</w:t>
      </w:r>
      <w:proofErr w:type="spellEnd"/>
      <w:r>
        <w:t xml:space="preserve"> for in-train usage, as well. Controlled outdoor usage around AMT ground stations could be managed on national levels.</w:t>
      </w:r>
    </w:p>
    <w:p w14:paraId="2DE36CCD" w14:textId="77777777" w:rsidR="00127C19" w:rsidRDefault="00127C19" w:rsidP="00127C19">
      <w:r>
        <w:t xml:space="preserve">CEPT notes that the current studies have shown that RLAN operation inside cars is possible if associated with </w:t>
      </w:r>
      <w:proofErr w:type="spellStart"/>
      <w:r>
        <w:t>e.i.r.p</w:t>
      </w:r>
      <w:proofErr w:type="spellEnd"/>
      <w:r>
        <w:t xml:space="preserve">. levels up to 40 </w:t>
      </w:r>
      <w:proofErr w:type="spellStart"/>
      <w:r>
        <w:t>mW</w:t>
      </w:r>
      <w:proofErr w:type="spellEnd"/>
      <w:r>
        <w:t xml:space="preserve"> and under condition that the additional propagation loss due to the car hull provides the same level of protection established by Resolution </w:t>
      </w:r>
      <w:r w:rsidRPr="00920E53">
        <w:rPr>
          <w:b/>
        </w:rPr>
        <w:t>229 (Rev.WRC-12)</w:t>
      </w:r>
      <w:r>
        <w:t xml:space="preserve"> to incumbent services.</w:t>
      </w:r>
    </w:p>
    <w:p w14:paraId="08D1C373" w14:textId="77777777" w:rsidR="00127C19" w:rsidRDefault="00127C19" w:rsidP="00127C19">
      <w:r>
        <w:t xml:space="preserve">Given the above results some studies show that outdoor deployment in this band would be possible only if the number of outdoor WAS/RLAN is limited. In-car and in-train usage have been proven to satisfy the same level of protection provided by provisions in Resolution </w:t>
      </w:r>
      <w:r w:rsidRPr="00920E53">
        <w:rPr>
          <w:b/>
        </w:rPr>
        <w:t>229</w:t>
      </w:r>
      <w:r w:rsidRPr="00127C19">
        <w:rPr>
          <w:b/>
        </w:rPr>
        <w:t xml:space="preserve"> </w:t>
      </w:r>
      <w:r>
        <w:rPr>
          <w:b/>
        </w:rPr>
        <w:t>(</w:t>
      </w:r>
      <w:r w:rsidRPr="00920E53">
        <w:rPr>
          <w:b/>
        </w:rPr>
        <w:t>Rev.WRC-12)</w:t>
      </w:r>
      <w:r>
        <w:t xml:space="preserve">, under certain conditions and respect of the </w:t>
      </w:r>
      <w:proofErr w:type="spellStart"/>
      <w:r>
        <w:t>e.i.r.p</w:t>
      </w:r>
      <w:proofErr w:type="spellEnd"/>
      <w:r>
        <w:t xml:space="preserve">. levels cited above. </w:t>
      </w:r>
    </w:p>
    <w:p w14:paraId="7243D77C" w14:textId="77777777" w:rsidR="00127C19" w:rsidRPr="00127C19" w:rsidRDefault="00127C19" w:rsidP="00127C19">
      <w:r>
        <w:t xml:space="preserve">Based on these studies, CEPT supports modifying Resolution </w:t>
      </w:r>
      <w:r w:rsidRPr="00920E53">
        <w:rPr>
          <w:b/>
        </w:rPr>
        <w:t>229 (Rev.WRC-12)</w:t>
      </w:r>
      <w:r>
        <w:t xml:space="preserve"> to reflect this WAS/RLAN usage and suppress Resolution </w:t>
      </w:r>
      <w:r w:rsidRPr="00920E53">
        <w:rPr>
          <w:b/>
        </w:rPr>
        <w:t>239 (WRC-15)</w:t>
      </w:r>
      <w:r>
        <w:t>.</w:t>
      </w:r>
    </w:p>
    <w:p w14:paraId="2FAE9F8B" w14:textId="77777777" w:rsidR="00127C19" w:rsidRPr="00920E53" w:rsidRDefault="00127C19" w:rsidP="00127C19">
      <w:r>
        <w:t xml:space="preserve">CEPT invites WRC-19 to take into account the solution </w:t>
      </w:r>
      <w:r w:rsidR="0038423A">
        <w:t>proposed below</w:t>
      </w:r>
      <w:r>
        <w:t>.</w:t>
      </w:r>
    </w:p>
    <w:p w14:paraId="592B55C3" w14:textId="77777777" w:rsidR="00127C19" w:rsidRPr="009139B4" w:rsidRDefault="00127C19" w:rsidP="00127C19">
      <w:pPr>
        <w:pStyle w:val="Headingb"/>
        <w:rPr>
          <w:lang w:val="en-GB"/>
        </w:rPr>
      </w:pPr>
      <w:r w:rsidRPr="009139B4">
        <w:rPr>
          <w:lang w:val="en-GB"/>
        </w:rPr>
        <w:t>Proposals</w:t>
      </w:r>
    </w:p>
    <w:p w14:paraId="6E85F181" w14:textId="77777777" w:rsidR="00187BD9" w:rsidRPr="009139B4" w:rsidRDefault="00187BD9" w:rsidP="00187BD9">
      <w:pPr>
        <w:tabs>
          <w:tab w:val="clear" w:pos="1134"/>
          <w:tab w:val="clear" w:pos="1871"/>
          <w:tab w:val="clear" w:pos="2268"/>
        </w:tabs>
        <w:overflowPunct/>
        <w:autoSpaceDE/>
        <w:autoSpaceDN/>
        <w:adjustRightInd/>
        <w:spacing w:before="0"/>
        <w:textAlignment w:val="auto"/>
      </w:pPr>
      <w:r w:rsidRPr="009139B4">
        <w:br w:type="page"/>
      </w:r>
    </w:p>
    <w:p w14:paraId="238ECFA3" w14:textId="543938D4" w:rsidR="00353E8D" w:rsidRDefault="0038423A">
      <w:pPr>
        <w:pStyle w:val="Proposal"/>
      </w:pPr>
      <w:r>
        <w:lastRenderedPageBreak/>
        <w:t>MOD</w:t>
      </w:r>
      <w:r>
        <w:tab/>
        <w:t>EUR/</w:t>
      </w:r>
      <w:r w:rsidR="00AF187B">
        <w:t>16</w:t>
      </w:r>
      <w:r w:rsidRPr="00B57D7A">
        <w:t>A16</w:t>
      </w:r>
      <w:r w:rsidR="009139B4" w:rsidRPr="00B57D7A">
        <w:t>A1</w:t>
      </w:r>
      <w:r>
        <w:t>/1</w:t>
      </w:r>
    </w:p>
    <w:p w14:paraId="38C057BD" w14:textId="77777777" w:rsidR="0038423A" w:rsidRPr="006905BC" w:rsidRDefault="0038423A" w:rsidP="0038423A">
      <w:pPr>
        <w:pStyle w:val="ResNo"/>
      </w:pPr>
      <w:r w:rsidRPr="006905BC">
        <w:t xml:space="preserve">RESOLUTION </w:t>
      </w:r>
      <w:r w:rsidRPr="006905BC">
        <w:rPr>
          <w:rStyle w:val="href"/>
        </w:rPr>
        <w:t>229</w:t>
      </w:r>
      <w:r w:rsidRPr="006905BC">
        <w:t xml:space="preserve"> (Rev.WRC</w:t>
      </w:r>
      <w:r w:rsidRPr="006905BC">
        <w:noBreakHyphen/>
        <w:t>1</w:t>
      </w:r>
      <w:del w:id="8" w:author="CEPT" w:date="2019-06-28T14:53:00Z">
        <w:r w:rsidRPr="006905BC" w:rsidDel="0038423A">
          <w:delText>2</w:delText>
        </w:r>
      </w:del>
      <w:ins w:id="9" w:author="CEPT" w:date="2019-06-28T14:53:00Z">
        <w:r>
          <w:t>9</w:t>
        </w:r>
      </w:ins>
      <w:r w:rsidRPr="006905BC">
        <w:t>)</w:t>
      </w:r>
    </w:p>
    <w:p w14:paraId="45F2B7FD" w14:textId="77777777" w:rsidR="0038423A" w:rsidRPr="006905BC" w:rsidRDefault="0038423A" w:rsidP="0038423A">
      <w:pPr>
        <w:pStyle w:val="Restitle"/>
      </w:pPr>
      <w:r w:rsidRPr="006905BC">
        <w:t xml:space="preserve">Use of the bands 5 150-5 250 MHz, 5 250-5 350 MHz and 5 470-5 725 MHz </w:t>
      </w:r>
      <w:r w:rsidRPr="006905BC">
        <w:br/>
        <w:t xml:space="preserve">by the mobile service for the implementation of wireless access systems </w:t>
      </w:r>
      <w:r w:rsidRPr="006905BC">
        <w:br/>
        <w:t>including radio local area networks</w:t>
      </w:r>
    </w:p>
    <w:p w14:paraId="0B8945F2" w14:textId="77777777" w:rsidR="0038423A" w:rsidRPr="006905BC" w:rsidRDefault="0038423A" w:rsidP="0038423A">
      <w:pPr>
        <w:pStyle w:val="Normalaftertitle"/>
      </w:pPr>
      <w:r w:rsidRPr="006905BC">
        <w:t xml:space="preserve">The World </w:t>
      </w:r>
      <w:r w:rsidRPr="008C6D07">
        <w:t>Radiocommunication</w:t>
      </w:r>
      <w:r w:rsidRPr="006905BC">
        <w:t xml:space="preserve"> Conference (</w:t>
      </w:r>
      <w:proofErr w:type="spellStart"/>
      <w:del w:id="10" w:author="CEPT" w:date="2019-06-28T14:53:00Z">
        <w:r w:rsidRPr="006905BC" w:rsidDel="0038423A">
          <w:delText>Geneva</w:delText>
        </w:r>
      </w:del>
      <w:ins w:id="11" w:author="CEPT" w:date="2019-06-28T14:53:00Z">
        <w:r>
          <w:t>Sharm</w:t>
        </w:r>
        <w:proofErr w:type="spellEnd"/>
        <w:r>
          <w:t xml:space="preserve"> el-Sheikh</w:t>
        </w:r>
      </w:ins>
      <w:r w:rsidRPr="006905BC">
        <w:t>, 201</w:t>
      </w:r>
      <w:del w:id="12" w:author="CEPT" w:date="2019-06-28T14:53:00Z">
        <w:r w:rsidRPr="006905BC" w:rsidDel="0038423A">
          <w:delText>2</w:delText>
        </w:r>
      </w:del>
      <w:ins w:id="13" w:author="CEPT" w:date="2019-06-28T14:53:00Z">
        <w:r>
          <w:t>9</w:t>
        </w:r>
      </w:ins>
      <w:r w:rsidRPr="006905BC">
        <w:t>),</w:t>
      </w:r>
    </w:p>
    <w:p w14:paraId="2C4D1102" w14:textId="77777777" w:rsidR="0038423A" w:rsidRPr="006905BC" w:rsidRDefault="0038423A" w:rsidP="0038423A">
      <w:pPr>
        <w:pStyle w:val="Call"/>
      </w:pPr>
      <w:r w:rsidRPr="006905BC">
        <w:t>considering</w:t>
      </w:r>
    </w:p>
    <w:p w14:paraId="23924721" w14:textId="77777777" w:rsidR="0038423A" w:rsidRPr="006905BC" w:rsidRDefault="0038423A" w:rsidP="0038423A">
      <w:r w:rsidRPr="006905BC">
        <w:rPr>
          <w:i/>
        </w:rPr>
        <w:t>a)</w:t>
      </w:r>
      <w:r w:rsidRPr="006905BC">
        <w:tab/>
        <w:t>that WRC</w:t>
      </w:r>
      <w:r w:rsidRPr="006905BC">
        <w:noBreakHyphen/>
        <w:t>03 allocated the bands 5 150-5 350 MHz and 5 470-5 725 MHz on a primary basis to the mobile service for the implementation of wireless access systems (WAS), including radio local area networks (RLANs);</w:t>
      </w:r>
    </w:p>
    <w:p w14:paraId="3DBF88D1" w14:textId="77777777" w:rsidR="0038423A" w:rsidRPr="006905BC" w:rsidRDefault="0038423A" w:rsidP="0038423A">
      <w:r w:rsidRPr="006905BC">
        <w:rPr>
          <w:i/>
          <w:iCs/>
        </w:rPr>
        <w:t>b)</w:t>
      </w:r>
      <w:r w:rsidRPr="006905BC">
        <w:tab/>
        <w:t>that WRC</w:t>
      </w:r>
      <w:r w:rsidRPr="006905BC">
        <w:noBreakHyphen/>
        <w:t>03 decided to make an additional primary allocation for the Earth exploration-satellite service (EESS) (active) in the band 5 460-5 570 MHz and space research service (SRS) (active) in the band 5 350-5 570 MHz;</w:t>
      </w:r>
    </w:p>
    <w:p w14:paraId="77F08CDE" w14:textId="77777777" w:rsidR="0038423A" w:rsidRPr="006905BC" w:rsidRDefault="0038423A" w:rsidP="0038423A">
      <w:r w:rsidRPr="006905BC">
        <w:rPr>
          <w:i/>
          <w:iCs/>
        </w:rPr>
        <w:t>c)</w:t>
      </w:r>
      <w:r w:rsidRPr="006905BC">
        <w:tab/>
        <w:t>that WRC</w:t>
      </w:r>
      <w:r w:rsidRPr="006905BC">
        <w:noBreakHyphen/>
        <w:t>03 decided to upgrade the radiolocation service to a primary status in the 5 350</w:t>
      </w:r>
      <w:r>
        <w:noBreakHyphen/>
      </w:r>
      <w:r w:rsidRPr="006905BC">
        <w:t>5 650 MHz band;</w:t>
      </w:r>
    </w:p>
    <w:p w14:paraId="625923C5" w14:textId="77777777" w:rsidR="0038423A" w:rsidRPr="006905BC" w:rsidRDefault="0038423A" w:rsidP="0038423A">
      <w:r w:rsidRPr="006905BC">
        <w:rPr>
          <w:i/>
        </w:rPr>
        <w:t>d)</w:t>
      </w:r>
      <w:r w:rsidRPr="006905BC">
        <w:tab/>
        <w:t>that the band 5 150-5 250 MHz is allocated worldwide on a primary basis to the fixed-satellite service (FSS) (Earth-to-space), this allocation being limited to feeder links of non</w:t>
      </w:r>
      <w:r>
        <w:noBreakHyphen/>
      </w:r>
      <w:r w:rsidRPr="006905BC">
        <w:t>geostationary-satellite systems in the mobile-satellite service (No. </w:t>
      </w:r>
      <w:r w:rsidRPr="006905BC">
        <w:rPr>
          <w:rStyle w:val="Artref"/>
          <w:b/>
          <w:color w:val="000000"/>
        </w:rPr>
        <w:t>5.447A</w:t>
      </w:r>
      <w:r w:rsidRPr="006905BC">
        <w:t>);</w:t>
      </w:r>
    </w:p>
    <w:p w14:paraId="10BE37FA" w14:textId="77777777" w:rsidR="0038423A" w:rsidRPr="006905BC" w:rsidRDefault="0038423A" w:rsidP="0038423A">
      <w:r w:rsidRPr="006905BC">
        <w:rPr>
          <w:i/>
          <w:iCs/>
        </w:rPr>
        <w:t>e)</w:t>
      </w:r>
      <w:r w:rsidRPr="006905BC">
        <w:tab/>
        <w:t>that the band 5 150-5 250 MHz is also allocated to the mobile service, on a primary basis, in some countries (No. </w:t>
      </w:r>
      <w:r w:rsidRPr="006905BC">
        <w:rPr>
          <w:rStyle w:val="Artref"/>
          <w:b/>
          <w:color w:val="000000"/>
        </w:rPr>
        <w:t>5.447</w:t>
      </w:r>
      <w:r w:rsidRPr="006905BC">
        <w:t>) subject to agreement obtained under No. </w:t>
      </w:r>
      <w:r w:rsidRPr="006905BC">
        <w:rPr>
          <w:rStyle w:val="Artref"/>
          <w:b/>
          <w:color w:val="000000"/>
        </w:rPr>
        <w:t>9.21</w:t>
      </w:r>
      <w:r w:rsidRPr="006905BC">
        <w:t>;</w:t>
      </w:r>
    </w:p>
    <w:p w14:paraId="6C762B83" w14:textId="77777777" w:rsidR="0038423A" w:rsidRPr="006905BC" w:rsidRDefault="0038423A" w:rsidP="0038423A">
      <w:r w:rsidRPr="006905BC">
        <w:rPr>
          <w:i/>
          <w:iCs/>
        </w:rPr>
        <w:t>f)</w:t>
      </w:r>
      <w:r w:rsidRPr="006905BC">
        <w:tab/>
        <w:t>that the band 5 250-5 460 MHz is allocated to the EESS (active) and the band 5 250</w:t>
      </w:r>
      <w:r>
        <w:noBreakHyphen/>
      </w:r>
      <w:r w:rsidRPr="006905BC">
        <w:t>5 350 MHz to the SRS (active) on a primary basis;</w:t>
      </w:r>
    </w:p>
    <w:p w14:paraId="0C703B8D" w14:textId="77777777" w:rsidR="0038423A" w:rsidRPr="006905BC" w:rsidRDefault="0038423A" w:rsidP="0038423A">
      <w:r w:rsidRPr="006905BC">
        <w:rPr>
          <w:i/>
          <w:iCs/>
        </w:rPr>
        <w:t>g)</w:t>
      </w:r>
      <w:r w:rsidRPr="006905BC">
        <w:tab/>
        <w:t xml:space="preserve">that the band 5 250-5 725 MHz is allocated on a primary basis to the </w:t>
      </w:r>
      <w:proofErr w:type="spellStart"/>
      <w:r w:rsidRPr="006905BC">
        <w:t>radiodetermination</w:t>
      </w:r>
      <w:proofErr w:type="spellEnd"/>
      <w:r w:rsidRPr="006905BC">
        <w:t xml:space="preserve"> service;</w:t>
      </w:r>
    </w:p>
    <w:p w14:paraId="48A9468C" w14:textId="77777777" w:rsidR="0038423A" w:rsidRPr="006905BC" w:rsidRDefault="0038423A" w:rsidP="0038423A">
      <w:r w:rsidRPr="006905BC">
        <w:rPr>
          <w:i/>
          <w:iCs/>
        </w:rPr>
        <w:t>h)</w:t>
      </w:r>
      <w:r w:rsidRPr="006905BC">
        <w:tab/>
        <w:t>that there is a need to protect the existing primary services in the 5 150-5 350 MHz and 5 470-5 725 MHz bands;</w:t>
      </w:r>
    </w:p>
    <w:p w14:paraId="210436C9" w14:textId="77777777" w:rsidR="0038423A" w:rsidRPr="006905BC" w:rsidRDefault="0038423A" w:rsidP="0038423A">
      <w:proofErr w:type="spellStart"/>
      <w:r w:rsidRPr="006905BC">
        <w:rPr>
          <w:i/>
        </w:rPr>
        <w:t>i</w:t>
      </w:r>
      <w:proofErr w:type="spellEnd"/>
      <w:r w:rsidRPr="006905BC">
        <w:rPr>
          <w:i/>
        </w:rPr>
        <w:t>)</w:t>
      </w:r>
      <w:r w:rsidRPr="006905BC">
        <w:tab/>
        <w:t>that results of studies in ITU</w:t>
      </w:r>
      <w:r w:rsidRPr="006905BC">
        <w:noBreakHyphen/>
        <w:t>R indicate that sharing in the band 5 150-5 250 MHz between WAS, including RLANs, and the FSS is feasible under specified conditions;</w:t>
      </w:r>
    </w:p>
    <w:p w14:paraId="39B69343" w14:textId="77777777" w:rsidR="0038423A" w:rsidRPr="006905BC" w:rsidRDefault="0038423A" w:rsidP="0038423A">
      <w:r w:rsidRPr="006905BC">
        <w:rPr>
          <w:i/>
        </w:rPr>
        <w:t>j)</w:t>
      </w:r>
      <w:r w:rsidRPr="006905BC">
        <w:tab/>
        <w:t xml:space="preserve">that studies have shown that sharing between the </w:t>
      </w:r>
      <w:proofErr w:type="spellStart"/>
      <w:r w:rsidRPr="006905BC">
        <w:t>radiodetermination</w:t>
      </w:r>
      <w:proofErr w:type="spellEnd"/>
      <w:r w:rsidRPr="006905BC">
        <w:t xml:space="preserve"> and mobile services in the bands 5 250-5 350 MHz and 5 470-5 725 MHz is only possible with the application of mitigation techniques such as dynamic frequency selection;</w:t>
      </w:r>
    </w:p>
    <w:p w14:paraId="2C3C4DCE" w14:textId="77777777" w:rsidR="0038423A" w:rsidRPr="006905BC" w:rsidRDefault="0038423A" w:rsidP="0038423A">
      <w:r w:rsidRPr="006905BC">
        <w:rPr>
          <w:i/>
        </w:rPr>
        <w:t>k)</w:t>
      </w:r>
      <w:r w:rsidRPr="006905BC">
        <w:tab/>
        <w:t xml:space="preserve">that there is a need to specify an appropriate </w:t>
      </w:r>
      <w:proofErr w:type="spellStart"/>
      <w:r w:rsidRPr="006905BC">
        <w:t>e.i.r.p</w:t>
      </w:r>
      <w:proofErr w:type="spellEnd"/>
      <w:r w:rsidRPr="006905BC">
        <w:t>. limit and, where necessary, operational restrictions for WAS, including RLANs, in the mobile service in the bands 5 250</w:t>
      </w:r>
      <w:r>
        <w:noBreakHyphen/>
      </w:r>
      <w:r w:rsidRPr="006905BC">
        <w:t>5 350 MHz and 5 470-5 570 MHz in order to protect systems in the EESS (active) and SRS (active);</w:t>
      </w:r>
    </w:p>
    <w:p w14:paraId="208190DC" w14:textId="77777777" w:rsidR="0038423A" w:rsidRDefault="0038423A" w:rsidP="0038423A">
      <w:r w:rsidRPr="006905BC">
        <w:rPr>
          <w:i/>
        </w:rPr>
        <w:t>l)</w:t>
      </w:r>
      <w:r w:rsidRPr="006905BC">
        <w:tab/>
      </w:r>
      <w:proofErr w:type="gramStart"/>
      <w:r w:rsidRPr="006905BC">
        <w:t>that</w:t>
      </w:r>
      <w:proofErr w:type="gramEnd"/>
      <w:r w:rsidRPr="006905BC">
        <w:t xml:space="preserve"> the deployment density of WAS, including RLANs, will depend on a number of factors including </w:t>
      </w:r>
      <w:proofErr w:type="spellStart"/>
      <w:r w:rsidRPr="006905BC">
        <w:t>intrasystem</w:t>
      </w:r>
      <w:proofErr w:type="spellEnd"/>
      <w:r w:rsidRPr="006905BC">
        <w:t xml:space="preserve"> interference and the availability of other competing technologies and services</w:t>
      </w:r>
      <w:ins w:id="14" w:author="CEPT" w:date="2019-06-28T14:53:00Z">
        <w:r>
          <w:t>;</w:t>
        </w:r>
      </w:ins>
    </w:p>
    <w:p w14:paraId="259F042B" w14:textId="77777777" w:rsidR="00276B84" w:rsidRPr="006905BC" w:rsidRDefault="00276B84" w:rsidP="00276B84">
      <w:pPr>
        <w:rPr>
          <w:ins w:id="15" w:author="CEPT" w:date="2019-06-28T22:42:00Z"/>
        </w:rPr>
      </w:pPr>
      <w:ins w:id="16" w:author="CEPT" w:date="2019-06-28T22:42:00Z">
        <w:r>
          <w:rPr>
            <w:i/>
          </w:rPr>
          <w:t>m</w:t>
        </w:r>
        <w:r w:rsidRPr="00216A17">
          <w:rPr>
            <w:i/>
          </w:rPr>
          <w:t>)</w:t>
        </w:r>
        <w:r>
          <w:t xml:space="preserve"> </w:t>
        </w:r>
        <w:r>
          <w:rPr>
            <w:szCs w:val="24"/>
            <w:lang w:val="en-US"/>
          </w:rPr>
          <w:tab/>
        </w:r>
        <w:r w:rsidRPr="00615861">
          <w:rPr>
            <w:szCs w:val="24"/>
            <w:lang w:val="en-US"/>
          </w:rPr>
          <w:t xml:space="preserve">that </w:t>
        </w:r>
        <w:r w:rsidRPr="000030AC">
          <w:rPr>
            <w:szCs w:val="24"/>
            <w:lang w:val="en-US"/>
          </w:rPr>
          <w:t xml:space="preserve">the </w:t>
        </w:r>
        <w:r>
          <w:rPr>
            <w:szCs w:val="24"/>
            <w:lang w:val="en-US"/>
          </w:rPr>
          <w:t xml:space="preserve">results of studies indicate that the attenuation offered by </w:t>
        </w:r>
        <w:r w:rsidRPr="000030AC">
          <w:rPr>
            <w:szCs w:val="24"/>
            <w:lang w:val="en-US"/>
          </w:rPr>
          <w:t>the car</w:t>
        </w:r>
        <w:r>
          <w:rPr>
            <w:szCs w:val="24"/>
            <w:lang w:val="en-US"/>
          </w:rPr>
          <w:t xml:space="preserve"> and train</w:t>
        </w:r>
        <w:r w:rsidRPr="000030AC">
          <w:rPr>
            <w:szCs w:val="24"/>
            <w:lang w:val="en-US"/>
          </w:rPr>
          <w:t xml:space="preserve"> hull </w:t>
        </w:r>
        <w:r w:rsidRPr="008C1B34">
          <w:rPr>
            <w:szCs w:val="24"/>
            <w:lang w:val="en-US"/>
          </w:rPr>
          <w:t xml:space="preserve">when </w:t>
        </w:r>
        <w:r w:rsidRPr="008C1B34">
          <w:t xml:space="preserve">WAS, including RLANs, operate </w:t>
        </w:r>
        <w:r w:rsidRPr="008C1B34">
          <w:rPr>
            <w:szCs w:val="24"/>
            <w:lang w:val="en-US"/>
          </w:rPr>
          <w:t xml:space="preserve">inside automobiles </w:t>
        </w:r>
        <w:r>
          <w:rPr>
            <w:szCs w:val="24"/>
            <w:lang w:val="en-US"/>
          </w:rPr>
          <w:t xml:space="preserve">and trains </w:t>
        </w:r>
        <w:r w:rsidRPr="008C1B34">
          <w:rPr>
            <w:szCs w:val="24"/>
            <w:lang w:val="en-US"/>
          </w:rPr>
          <w:t xml:space="preserve">with a mean </w:t>
        </w:r>
        <w:proofErr w:type="spellStart"/>
        <w:r w:rsidRPr="008C1B34">
          <w:rPr>
            <w:szCs w:val="24"/>
            <w:lang w:val="en-US"/>
          </w:rPr>
          <w:t>e.i.r.p</w:t>
        </w:r>
        <w:proofErr w:type="spellEnd"/>
        <w:r w:rsidRPr="008C1B34">
          <w:rPr>
            <w:szCs w:val="24"/>
            <w:lang w:val="en-US"/>
          </w:rPr>
          <w:t xml:space="preserve">. of 40 </w:t>
        </w:r>
        <w:proofErr w:type="spellStart"/>
        <w:r w:rsidRPr="008C1B34">
          <w:rPr>
            <w:szCs w:val="24"/>
            <w:lang w:val="en-US"/>
          </w:rPr>
          <w:t>mW</w:t>
        </w:r>
        <w:proofErr w:type="spellEnd"/>
        <w:r w:rsidRPr="008C1B34">
          <w:rPr>
            <w:szCs w:val="24"/>
            <w:lang w:val="en-US"/>
          </w:rPr>
          <w:t xml:space="preserve"> </w:t>
        </w:r>
        <w:r>
          <w:rPr>
            <w:szCs w:val="24"/>
            <w:lang w:val="en-US"/>
          </w:rPr>
          <w:lastRenderedPageBreak/>
          <w:t xml:space="preserve">and 200 </w:t>
        </w:r>
        <w:proofErr w:type="spellStart"/>
        <w:r>
          <w:rPr>
            <w:szCs w:val="24"/>
            <w:lang w:val="en-US"/>
          </w:rPr>
          <w:t>mW</w:t>
        </w:r>
      </w:ins>
      <w:proofErr w:type="spellEnd"/>
      <w:ins w:id="17" w:author="CEPT" w:date="2019-07-05T07:03:00Z">
        <w:r w:rsidR="00FA3308">
          <w:rPr>
            <w:szCs w:val="24"/>
            <w:lang w:val="en-US"/>
          </w:rPr>
          <w:t>,</w:t>
        </w:r>
      </w:ins>
      <w:ins w:id="18" w:author="CEPT" w:date="2019-06-28T22:42:00Z">
        <w:r>
          <w:rPr>
            <w:szCs w:val="24"/>
            <w:lang w:val="en-US"/>
          </w:rPr>
          <w:t xml:space="preserve"> respectively</w:t>
        </w:r>
      </w:ins>
      <w:ins w:id="19" w:author="CEPT" w:date="2019-07-05T07:03:00Z">
        <w:r w:rsidR="00FA3308">
          <w:rPr>
            <w:szCs w:val="24"/>
            <w:lang w:val="en-US"/>
          </w:rPr>
          <w:t>,</w:t>
        </w:r>
      </w:ins>
      <w:ins w:id="20" w:author="CEPT" w:date="2019-06-28T22:42:00Z">
        <w:r>
          <w:rPr>
            <w:szCs w:val="24"/>
            <w:lang w:val="en-US"/>
          </w:rPr>
          <w:t xml:space="preserve"> enables </w:t>
        </w:r>
        <w:r w:rsidRPr="000030AC">
          <w:rPr>
            <w:szCs w:val="24"/>
            <w:lang w:val="en-US"/>
          </w:rPr>
          <w:t xml:space="preserve">the same level of protection </w:t>
        </w:r>
        <w:r>
          <w:rPr>
            <w:szCs w:val="24"/>
            <w:lang w:val="en-US"/>
          </w:rPr>
          <w:t xml:space="preserve">of incumbent services when WAS, including RLANs, are </w:t>
        </w:r>
        <w:r w:rsidRPr="00B40723">
          <w:rPr>
            <w:szCs w:val="24"/>
            <w:lang w:val="en-US"/>
          </w:rPr>
          <w:t>use</w:t>
        </w:r>
        <w:r>
          <w:rPr>
            <w:szCs w:val="24"/>
            <w:lang w:val="en-US"/>
          </w:rPr>
          <w:t>d</w:t>
        </w:r>
        <w:r w:rsidRPr="00B40723">
          <w:rPr>
            <w:szCs w:val="24"/>
            <w:lang w:val="en-US"/>
          </w:rPr>
          <w:t xml:space="preserve"> </w:t>
        </w:r>
        <w:r>
          <w:rPr>
            <w:szCs w:val="24"/>
            <w:lang w:val="en-US"/>
          </w:rPr>
          <w:t xml:space="preserve">indoor with </w:t>
        </w:r>
        <w:r w:rsidRPr="00B40723">
          <w:rPr>
            <w:szCs w:val="24"/>
            <w:lang w:val="en-US"/>
          </w:rPr>
          <w:t xml:space="preserve">a </w:t>
        </w:r>
        <w:r>
          <w:rPr>
            <w:szCs w:val="24"/>
            <w:lang w:val="en-US"/>
          </w:rPr>
          <w:t xml:space="preserve">mean </w:t>
        </w:r>
        <w:proofErr w:type="spellStart"/>
        <w:r>
          <w:rPr>
            <w:szCs w:val="24"/>
            <w:lang w:val="en-US"/>
          </w:rPr>
          <w:t>e.i.r.p</w:t>
        </w:r>
        <w:proofErr w:type="spellEnd"/>
        <w:r>
          <w:rPr>
            <w:szCs w:val="24"/>
            <w:lang w:val="en-US"/>
          </w:rPr>
          <w:t xml:space="preserve">. of </w:t>
        </w:r>
        <w:r w:rsidRPr="00B40723">
          <w:rPr>
            <w:szCs w:val="24"/>
            <w:lang w:val="en-US"/>
          </w:rPr>
          <w:t>200</w:t>
        </w:r>
        <w:r w:rsidRPr="00615861">
          <w:rPr>
            <w:szCs w:val="24"/>
            <w:lang w:val="en-US"/>
          </w:rPr>
          <w:t xml:space="preserve"> </w:t>
        </w:r>
        <w:proofErr w:type="spellStart"/>
        <w:r w:rsidRPr="00B40723">
          <w:rPr>
            <w:szCs w:val="24"/>
            <w:lang w:val="en-US"/>
          </w:rPr>
          <w:t>mW</w:t>
        </w:r>
        <w:proofErr w:type="spellEnd"/>
        <w:r w:rsidRPr="006905BC">
          <w:t>,</w:t>
        </w:r>
      </w:ins>
    </w:p>
    <w:p w14:paraId="606F9A98" w14:textId="77777777" w:rsidR="0038423A" w:rsidRPr="006905BC" w:rsidRDefault="0038423A" w:rsidP="0038423A">
      <w:pPr>
        <w:pStyle w:val="Call"/>
      </w:pPr>
      <w:r w:rsidRPr="006905BC">
        <w:t>further considering</w:t>
      </w:r>
    </w:p>
    <w:p w14:paraId="348AA32B" w14:textId="77777777" w:rsidR="0038423A" w:rsidRPr="006905BC" w:rsidRDefault="0038423A" w:rsidP="0038423A">
      <w:r w:rsidRPr="006905BC">
        <w:rPr>
          <w:i/>
        </w:rPr>
        <w:t>a)</w:t>
      </w:r>
      <w:r w:rsidRPr="006905BC">
        <w:rPr>
          <w:sz w:val="20"/>
        </w:rPr>
        <w:tab/>
      </w:r>
      <w:r w:rsidRPr="006905BC">
        <w:t xml:space="preserve">that the interference from a single WAS, including RLANs, complying with the operational restrictions under </w:t>
      </w:r>
      <w:r w:rsidRPr="006905BC">
        <w:rPr>
          <w:i/>
          <w:iCs/>
        </w:rPr>
        <w:t>resolves </w:t>
      </w:r>
      <w:r w:rsidRPr="006905BC">
        <w:t>2 will not on its own cause any unacceptable interference to FSS receivers on board satellites in the band 5 150-5 250 MHz;</w:t>
      </w:r>
    </w:p>
    <w:p w14:paraId="45A27C51" w14:textId="77777777" w:rsidR="0038423A" w:rsidRPr="006905BC" w:rsidRDefault="0038423A" w:rsidP="0038423A">
      <w:r w:rsidRPr="006905BC">
        <w:rPr>
          <w:i/>
        </w:rPr>
        <w:t>b)</w:t>
      </w:r>
      <w:r w:rsidRPr="006905BC">
        <w:tab/>
      </w:r>
      <w:proofErr w:type="gramStart"/>
      <w:r w:rsidRPr="006905BC">
        <w:t>that</w:t>
      </w:r>
      <w:proofErr w:type="gramEnd"/>
      <w:r w:rsidRPr="006905BC">
        <w:t xml:space="preserve"> such FSS satellite receivers may experience an unacceptable effect due to the aggregate interference from these WAS, including RLANs, especially in the case of a prolific growth in the number of these systems;</w:t>
      </w:r>
    </w:p>
    <w:p w14:paraId="05880526" w14:textId="77777777" w:rsidR="0038423A" w:rsidRPr="006905BC" w:rsidRDefault="0038423A" w:rsidP="0038423A">
      <w:r w:rsidRPr="006905BC">
        <w:rPr>
          <w:i/>
        </w:rPr>
        <w:t>c)</w:t>
      </w:r>
      <w:r w:rsidRPr="006905BC">
        <w:tab/>
        <w:t>that the aggregate effect on FSS satellite receivers will be due to the global deployment of WAS, including RLANs, and it may not be possible for administrations to determine the location of the source of the interference and the number of WAS, including RLANs, in operation simultaneously,</w:t>
      </w:r>
    </w:p>
    <w:p w14:paraId="4E3A2E7D" w14:textId="77777777" w:rsidR="0038423A" w:rsidRPr="006905BC" w:rsidRDefault="0038423A" w:rsidP="0038423A">
      <w:pPr>
        <w:pStyle w:val="Call"/>
      </w:pPr>
      <w:r w:rsidRPr="006905BC">
        <w:t>noting</w:t>
      </w:r>
    </w:p>
    <w:p w14:paraId="29164748" w14:textId="77777777" w:rsidR="0038423A" w:rsidRPr="006905BC" w:rsidRDefault="0038423A" w:rsidP="0038423A">
      <w:r w:rsidRPr="006905BC">
        <w:rPr>
          <w:i/>
          <w:iCs/>
        </w:rPr>
        <w:t>a)</w:t>
      </w:r>
      <w:r w:rsidRPr="006905BC">
        <w:tab/>
        <w:t>that, prior to WRC</w:t>
      </w:r>
      <w:r w:rsidRPr="006905BC">
        <w:noBreakHyphen/>
        <w:t>03, a number of administrations have developed regulations to permit indoor and outdoor WAS, including RLANs, to operate in the various bands under consideration in this Resolution;</w:t>
      </w:r>
    </w:p>
    <w:p w14:paraId="56B94EC6" w14:textId="77777777" w:rsidR="0038423A" w:rsidRPr="006905BC" w:rsidRDefault="0038423A" w:rsidP="0038423A">
      <w:r w:rsidRPr="006905BC">
        <w:rPr>
          <w:i/>
          <w:iCs/>
          <w:color w:val="000000"/>
        </w:rPr>
        <w:t>b)</w:t>
      </w:r>
      <w:r w:rsidRPr="006905BC">
        <w:tab/>
        <w:t xml:space="preserve">that, </w:t>
      </w:r>
      <w:r w:rsidRPr="006905BC">
        <w:rPr>
          <w:lang w:eastAsia="ja-JP"/>
        </w:rPr>
        <w:t xml:space="preserve">in response to Resolution </w:t>
      </w:r>
      <w:r w:rsidRPr="006905BC">
        <w:rPr>
          <w:b/>
          <w:bCs/>
          <w:lang w:eastAsia="ja-JP"/>
        </w:rPr>
        <w:t>229 (WRC</w:t>
      </w:r>
      <w:r w:rsidRPr="006905BC">
        <w:rPr>
          <w:b/>
          <w:bCs/>
          <w:lang w:eastAsia="ja-JP"/>
        </w:rPr>
        <w:noBreakHyphen/>
        <w:t>03)</w:t>
      </w:r>
      <w:r>
        <w:rPr>
          <w:rStyle w:val="FootnoteReference"/>
          <w:b/>
          <w:bCs/>
          <w:lang w:eastAsia="ja-JP"/>
        </w:rPr>
        <w:footnoteReference w:customMarkFollows="1" w:id="1"/>
        <w:t>*</w:t>
      </w:r>
      <w:r w:rsidRPr="006905BC">
        <w:rPr>
          <w:lang w:eastAsia="ja-JP"/>
        </w:rPr>
        <w:t>, ITU</w:t>
      </w:r>
      <w:r w:rsidRPr="006905BC">
        <w:rPr>
          <w:lang w:eastAsia="ja-JP"/>
        </w:rPr>
        <w:noBreakHyphen/>
        <w:t>R developed Report ITU</w:t>
      </w:r>
      <w:r w:rsidRPr="006905BC">
        <w:rPr>
          <w:lang w:eastAsia="ja-JP"/>
        </w:rPr>
        <w:noBreakHyphen/>
        <w:t>R M.2115, which provides t</w:t>
      </w:r>
      <w:r w:rsidRPr="009E02CB">
        <w:rPr>
          <w:lang w:eastAsia="ja-JP"/>
        </w:rPr>
        <w:t>esting procedures for implementation of dynamic frequency selection</w:t>
      </w:r>
      <w:r w:rsidRPr="006905BC">
        <w:rPr>
          <w:lang w:eastAsia="ja-JP"/>
        </w:rPr>
        <w:t>,</w:t>
      </w:r>
    </w:p>
    <w:p w14:paraId="1E0FF5EC" w14:textId="77777777" w:rsidR="0038423A" w:rsidRPr="006905BC" w:rsidRDefault="0038423A" w:rsidP="0038423A">
      <w:pPr>
        <w:pStyle w:val="Call"/>
      </w:pPr>
      <w:r w:rsidRPr="006905BC">
        <w:t>recognizing</w:t>
      </w:r>
    </w:p>
    <w:p w14:paraId="655A191A" w14:textId="77777777" w:rsidR="0038423A" w:rsidRPr="006905BC" w:rsidRDefault="0038423A" w:rsidP="0038423A">
      <w:r w:rsidRPr="006905BC">
        <w:rPr>
          <w:i/>
        </w:rPr>
        <w:t>a)</w:t>
      </w:r>
      <w:r w:rsidRPr="006905BC">
        <w:tab/>
        <w:t>that in the band 5 600-5 650 MHz, ground-based meteorological radars are extensively deployed and support critical national weather services, according to footnote No. </w:t>
      </w:r>
      <w:r w:rsidRPr="006905BC">
        <w:rPr>
          <w:rStyle w:val="Artref"/>
          <w:b/>
          <w:color w:val="000000"/>
        </w:rPr>
        <w:t>5.452</w:t>
      </w:r>
      <w:r w:rsidRPr="006905BC">
        <w:t>;</w:t>
      </w:r>
    </w:p>
    <w:p w14:paraId="4C81E764" w14:textId="77777777" w:rsidR="0038423A" w:rsidRPr="006905BC" w:rsidRDefault="0038423A" w:rsidP="0038423A">
      <w:r w:rsidRPr="006905BC">
        <w:rPr>
          <w:i/>
        </w:rPr>
        <w:t>b)</w:t>
      </w:r>
      <w:r w:rsidRPr="006905BC">
        <w:tab/>
        <w:t xml:space="preserve">that the means to measure or calculate the aggregate </w:t>
      </w:r>
      <w:proofErr w:type="spellStart"/>
      <w:r w:rsidRPr="006905BC">
        <w:t>pfd</w:t>
      </w:r>
      <w:proofErr w:type="spellEnd"/>
      <w:r w:rsidRPr="006905BC">
        <w:t xml:space="preserve"> level at FSS satellite receivers specified in Recommendation ITU</w:t>
      </w:r>
      <w:r w:rsidRPr="006905BC">
        <w:noBreakHyphen/>
        <w:t>R S.1426 are currently under study;</w:t>
      </w:r>
    </w:p>
    <w:p w14:paraId="2E96C537" w14:textId="77777777" w:rsidR="0038423A" w:rsidRPr="006905BC" w:rsidRDefault="0038423A" w:rsidP="0038423A">
      <w:r w:rsidRPr="006905BC">
        <w:rPr>
          <w:i/>
          <w:iCs/>
        </w:rPr>
        <w:t>c)</w:t>
      </w:r>
      <w:r w:rsidRPr="006905BC">
        <w:tab/>
        <w:t>that certain parameters contained in Recommendation ITU</w:t>
      </w:r>
      <w:r w:rsidRPr="006905BC">
        <w:noBreakHyphen/>
        <w:t>R M.1454 related to the calculation of the number of RLANs tolerable by FSS satellite receivers operating in the band 5 150</w:t>
      </w:r>
      <w:r>
        <w:noBreakHyphen/>
      </w:r>
      <w:r w:rsidRPr="006905BC">
        <w:t>5 250 MHz require further study;</w:t>
      </w:r>
    </w:p>
    <w:p w14:paraId="6918994F" w14:textId="77777777" w:rsidR="0038423A" w:rsidRPr="006905BC" w:rsidRDefault="0038423A" w:rsidP="0038423A">
      <w:r w:rsidRPr="006905BC">
        <w:rPr>
          <w:i/>
        </w:rPr>
        <w:t>d)</w:t>
      </w:r>
      <w:r w:rsidRPr="006905BC">
        <w:tab/>
        <w:t xml:space="preserve">that the performance and interference criteria of </w:t>
      </w:r>
      <w:proofErr w:type="spellStart"/>
      <w:r w:rsidRPr="006905BC">
        <w:t>spaceborne</w:t>
      </w:r>
      <w:proofErr w:type="spellEnd"/>
      <w:r w:rsidRPr="006905BC">
        <w:t xml:space="preserve"> active sensors in the EESS (active) are given in Recommendation ITU</w:t>
      </w:r>
      <w:r w:rsidRPr="006905BC">
        <w:noBreakHyphen/>
        <w:t>R RS.1166;</w:t>
      </w:r>
    </w:p>
    <w:p w14:paraId="6FBE4CBB" w14:textId="77777777" w:rsidR="0038423A" w:rsidRPr="006905BC" w:rsidRDefault="0038423A" w:rsidP="0038423A">
      <w:r w:rsidRPr="006905BC">
        <w:rPr>
          <w:i/>
        </w:rPr>
        <w:t>e)</w:t>
      </w:r>
      <w:r w:rsidRPr="006905BC">
        <w:tab/>
        <w:t xml:space="preserve">that a mitigation technique to protect </w:t>
      </w:r>
      <w:proofErr w:type="spellStart"/>
      <w:r w:rsidRPr="006905BC">
        <w:t>radiodetermination</w:t>
      </w:r>
      <w:proofErr w:type="spellEnd"/>
      <w:r w:rsidRPr="006905BC">
        <w:t xml:space="preserve"> systems is given in Recommendation ITU</w:t>
      </w:r>
      <w:r w:rsidRPr="006905BC">
        <w:noBreakHyphen/>
        <w:t>R M.1652;</w:t>
      </w:r>
    </w:p>
    <w:p w14:paraId="72928463" w14:textId="77777777" w:rsidR="0038423A" w:rsidRPr="006905BC" w:rsidRDefault="0038423A" w:rsidP="0038423A">
      <w:r w:rsidRPr="006905BC">
        <w:rPr>
          <w:i/>
        </w:rPr>
        <w:t>f)</w:t>
      </w:r>
      <w:r w:rsidRPr="006905BC">
        <w:tab/>
        <w:t xml:space="preserve">that an aggregate </w:t>
      </w:r>
      <w:proofErr w:type="spellStart"/>
      <w:r w:rsidRPr="006905BC">
        <w:t>pfd</w:t>
      </w:r>
      <w:proofErr w:type="spellEnd"/>
      <w:r w:rsidRPr="006905BC">
        <w:t xml:space="preserve"> level has been developed in Recommendation ITU</w:t>
      </w:r>
      <w:r w:rsidRPr="006905BC">
        <w:noBreakHyphen/>
        <w:t>R S.1426 for the protection of FSS satellite receivers in the 5 150-5 250 MHz band;</w:t>
      </w:r>
    </w:p>
    <w:p w14:paraId="79EDBDE0" w14:textId="77777777" w:rsidR="0038423A" w:rsidRPr="006905BC" w:rsidRDefault="0038423A" w:rsidP="0038423A">
      <w:r w:rsidRPr="006905BC">
        <w:rPr>
          <w:i/>
          <w:iCs/>
        </w:rPr>
        <w:t>g)</w:t>
      </w:r>
      <w:r w:rsidRPr="006905BC">
        <w:tab/>
        <w:t>that Recommendation ITU</w:t>
      </w:r>
      <w:r w:rsidRPr="006905BC">
        <w:noBreakHyphen/>
        <w:t>R RS.1632 identifies a suitable set of constraints for WAS, including RLANs, in order to protect the EESS (active) in the 5 250-5 350 MHz band;</w:t>
      </w:r>
    </w:p>
    <w:p w14:paraId="309A3A94" w14:textId="77777777" w:rsidR="0038423A" w:rsidRPr="006905BC" w:rsidRDefault="0038423A" w:rsidP="0038423A">
      <w:r w:rsidRPr="006905BC">
        <w:rPr>
          <w:i/>
          <w:iCs/>
        </w:rPr>
        <w:t>h)</w:t>
      </w:r>
      <w:r w:rsidRPr="006905BC">
        <w:tab/>
        <w:t>that Recommendation ITU</w:t>
      </w:r>
      <w:r w:rsidRPr="006905BC">
        <w:noBreakHyphen/>
        <w:t>R M.1653 identifies the conditions for sharing between WAS, including RLANs, and the EESS (active) in the 5 470-5 570 MHz band;</w:t>
      </w:r>
    </w:p>
    <w:p w14:paraId="27C61184" w14:textId="77777777" w:rsidR="0038423A" w:rsidRPr="006905BC" w:rsidRDefault="0038423A" w:rsidP="0038423A">
      <w:proofErr w:type="spellStart"/>
      <w:r w:rsidRPr="006905BC">
        <w:rPr>
          <w:i/>
          <w:iCs/>
        </w:rPr>
        <w:lastRenderedPageBreak/>
        <w:t>i</w:t>
      </w:r>
      <w:proofErr w:type="spellEnd"/>
      <w:r w:rsidRPr="006905BC">
        <w:rPr>
          <w:i/>
          <w:iCs/>
        </w:rPr>
        <w:t>)</w:t>
      </w:r>
      <w:r w:rsidRPr="006905BC">
        <w:tab/>
        <w:t>that the stations in the mobile service should also be designed to provide, on average, a near-uniform spread of the loading of the spectrum used by stations across the band or bands in use to improve sharing with satellite services;</w:t>
      </w:r>
    </w:p>
    <w:p w14:paraId="749AAEF2" w14:textId="77777777" w:rsidR="0038423A" w:rsidRPr="006905BC" w:rsidRDefault="0038423A" w:rsidP="0038423A">
      <w:r w:rsidRPr="006905BC">
        <w:rPr>
          <w:i/>
          <w:iCs/>
        </w:rPr>
        <w:t>j)</w:t>
      </w:r>
      <w:r w:rsidRPr="006905BC">
        <w:tab/>
        <w:t>that WAS, including RLANs, provide effective broadband solutions;</w:t>
      </w:r>
    </w:p>
    <w:p w14:paraId="6D366A61" w14:textId="77777777" w:rsidR="0038423A" w:rsidRPr="006905BC" w:rsidRDefault="0038423A" w:rsidP="0038423A">
      <w:r w:rsidRPr="006905BC">
        <w:rPr>
          <w:i/>
        </w:rPr>
        <w:t>k)</w:t>
      </w:r>
      <w:r w:rsidRPr="006905BC">
        <w:tab/>
        <w:t>that there is a need for administrations to ensure that WAS, including RLANs, meet the required mitigation techniques, for example, through equipment or standards compliance procedures,</w:t>
      </w:r>
    </w:p>
    <w:p w14:paraId="5B9BFDCD" w14:textId="77777777" w:rsidR="0038423A" w:rsidRPr="006905BC" w:rsidRDefault="0038423A" w:rsidP="0038423A">
      <w:pPr>
        <w:pStyle w:val="Call"/>
      </w:pPr>
      <w:r w:rsidRPr="006905BC">
        <w:t>resolves</w:t>
      </w:r>
    </w:p>
    <w:p w14:paraId="0A649757" w14:textId="77777777" w:rsidR="0038423A" w:rsidRPr="006905BC" w:rsidRDefault="0038423A" w:rsidP="0038423A">
      <w:r w:rsidRPr="006905BC">
        <w:t>1</w:t>
      </w:r>
      <w:r w:rsidRPr="006905BC">
        <w:tab/>
        <w:t>that the use of these bands by the mobile service will be for the implementation of WAS, including RLANs, as described in the most recent version of Recommendation ITU</w:t>
      </w:r>
      <w:r w:rsidRPr="006905BC">
        <w:noBreakHyphen/>
        <w:t>R M.1450;</w:t>
      </w:r>
    </w:p>
    <w:p w14:paraId="500E8D5E" w14:textId="77777777" w:rsidR="00276B84" w:rsidRDefault="007C6CD8" w:rsidP="007C6CD8">
      <w:pPr>
        <w:rPr>
          <w:ins w:id="21" w:author="CEPT" w:date="2019-06-28T22:45:00Z"/>
          <w:lang w:val="en-US"/>
        </w:rPr>
      </w:pPr>
      <w:r w:rsidRPr="006905BC">
        <w:t>2</w:t>
      </w:r>
      <w:r w:rsidRPr="006905BC">
        <w:tab/>
        <w:t>that in the band 5 150-5 250 MHz, stations in the mobile service shall be restricted to indoor use</w:t>
      </w:r>
      <w:ins w:id="22" w:author="PTD" w:date="2019-04-01T20:12:00Z">
        <w:r w:rsidRPr="000030AC">
          <w:rPr>
            <w:lang w:val="en-US"/>
          </w:rPr>
          <w:t>, including inside trains</w:t>
        </w:r>
        <w:r w:rsidRPr="00C86A76">
          <w:rPr>
            <w:lang w:val="en-US"/>
          </w:rPr>
          <w:t xml:space="preserve"> </w:t>
        </w:r>
        <w:r w:rsidRPr="00615861">
          <w:rPr>
            <w:lang w:val="en-US"/>
          </w:rPr>
          <w:t>and aircraft</w:t>
        </w:r>
        <w:r w:rsidRPr="00C86A76">
          <w:rPr>
            <w:lang w:val="en-US"/>
          </w:rPr>
          <w:t>,</w:t>
        </w:r>
      </w:ins>
      <w:r w:rsidRPr="006905BC">
        <w:t xml:space="preserve"> with a maximum mean </w:t>
      </w:r>
      <w:proofErr w:type="spellStart"/>
      <w:r w:rsidRPr="006905BC">
        <w:t>e.i.r.p</w:t>
      </w:r>
      <w:proofErr w:type="spellEnd"/>
      <w:r w:rsidRPr="006905BC">
        <w:t>.</w:t>
      </w:r>
      <w:r w:rsidRPr="006905BC">
        <w:rPr>
          <w:rStyle w:val="FootnoteReference"/>
        </w:rPr>
        <w:footnoteReference w:customMarkFollows="1" w:id="2"/>
        <w:t>1</w:t>
      </w:r>
      <w:r w:rsidRPr="006905BC">
        <w:t xml:space="preserve"> of 200 </w:t>
      </w:r>
      <w:proofErr w:type="spellStart"/>
      <w:r w:rsidRPr="006905BC">
        <w:t>mW</w:t>
      </w:r>
      <w:proofErr w:type="spellEnd"/>
      <w:r w:rsidRPr="006905BC">
        <w:t xml:space="preserve"> and a maximum mean </w:t>
      </w:r>
      <w:proofErr w:type="spellStart"/>
      <w:r w:rsidRPr="006905BC">
        <w:t>e.i.r.p</w:t>
      </w:r>
      <w:proofErr w:type="spellEnd"/>
      <w:r w:rsidRPr="006905BC">
        <w:t>. density of 10 </w:t>
      </w:r>
      <w:proofErr w:type="spellStart"/>
      <w:r w:rsidRPr="006905BC">
        <w:t>mW</w:t>
      </w:r>
      <w:proofErr w:type="spellEnd"/>
      <w:r w:rsidRPr="006905BC">
        <w:t>/MHz in any 1 MHz band or equivalently 0.25 </w:t>
      </w:r>
      <w:proofErr w:type="spellStart"/>
      <w:r w:rsidRPr="006905BC">
        <w:t>mW</w:t>
      </w:r>
      <w:proofErr w:type="spellEnd"/>
      <w:r w:rsidRPr="006905BC">
        <w:t>/25 kHz in any 25 kHz band</w:t>
      </w:r>
      <w:ins w:id="23" w:author="CEPT" w:date="2019-07-05T07:03:00Z">
        <w:r w:rsidR="00FA3308">
          <w:t>.</w:t>
        </w:r>
      </w:ins>
      <w:ins w:id="24" w:author="PTD" w:date="2019-04-01T20:12:00Z">
        <w:r>
          <w:t xml:space="preserve"> </w:t>
        </w:r>
        <w:r w:rsidRPr="00615861">
          <w:rPr>
            <w:lang w:val="en-US"/>
          </w:rPr>
          <w:t xml:space="preserve">Mobile stations inside automobiles shall operate with a maximum </w:t>
        </w:r>
      </w:ins>
      <w:proofErr w:type="spellStart"/>
      <w:ins w:id="25" w:author="PTD" w:date="2019-04-01T21:46:00Z">
        <w:r>
          <w:rPr>
            <w:lang w:val="en-US"/>
          </w:rPr>
          <w:t>e.i.r.p</w:t>
        </w:r>
        <w:proofErr w:type="spellEnd"/>
        <w:r>
          <w:rPr>
            <w:lang w:val="en-US"/>
          </w:rPr>
          <w:t>.</w:t>
        </w:r>
      </w:ins>
      <w:ins w:id="26" w:author="PTD" w:date="2019-04-01T20:12:00Z">
        <w:r w:rsidRPr="00615861">
          <w:rPr>
            <w:lang w:val="en-US"/>
          </w:rPr>
          <w:t xml:space="preserve"> of 40 </w:t>
        </w:r>
        <w:proofErr w:type="spellStart"/>
        <w:r w:rsidRPr="00615861">
          <w:rPr>
            <w:lang w:val="en-US"/>
          </w:rPr>
          <w:t>mW</w:t>
        </w:r>
      </w:ins>
      <w:proofErr w:type="spellEnd"/>
      <w:r w:rsidR="00FA3308">
        <w:rPr>
          <w:lang w:val="en-US"/>
        </w:rPr>
        <w:t>;</w:t>
      </w:r>
    </w:p>
    <w:p w14:paraId="595221CB" w14:textId="7A4D41C8" w:rsidR="00276B84" w:rsidRPr="00276B84" w:rsidRDefault="00276B84" w:rsidP="007C6CD8">
      <w:pPr>
        <w:rPr>
          <w:lang w:val="en-US"/>
        </w:rPr>
      </w:pPr>
      <w:ins w:id="27" w:author="CEPT" w:date="2019-06-28T22:45:00Z">
        <w:r>
          <w:rPr>
            <w:lang w:val="en-US"/>
          </w:rPr>
          <w:t>3</w:t>
        </w:r>
        <w:r>
          <w:rPr>
            <w:lang w:val="en-US"/>
          </w:rPr>
          <w:tab/>
          <w:t xml:space="preserve">that </w:t>
        </w:r>
        <w:r w:rsidRPr="00F744BB">
          <w:t>administrations may exercise some flexibility by adopting appropriate regulatory measures</w:t>
        </w:r>
        <w:r w:rsidRPr="006F4832">
          <w:t xml:space="preserve">, including mitigation techniques, that would allow </w:t>
        </w:r>
        <w:r w:rsidRPr="006847D7">
          <w:t xml:space="preserve">limited outdoor usage (up to 200 </w:t>
        </w:r>
        <w:proofErr w:type="spellStart"/>
        <w:r w:rsidRPr="006847D7">
          <w:t>mW</w:t>
        </w:r>
        <w:proofErr w:type="spellEnd"/>
        <w:r w:rsidRPr="006847D7">
          <w:t xml:space="preserve"> mean </w:t>
        </w:r>
        <w:proofErr w:type="spellStart"/>
        <w:r w:rsidRPr="006847D7">
          <w:t>e.i.r.p</w:t>
        </w:r>
        <w:proofErr w:type="spellEnd"/>
        <w:r w:rsidRPr="006847D7">
          <w:t>.) maintaining</w:t>
        </w:r>
        <w:r w:rsidRPr="00F744BB">
          <w:t xml:space="preserve"> protection to the incumbents </w:t>
        </w:r>
        <w:r>
          <w:t>services</w:t>
        </w:r>
        <w:r w:rsidRPr="00F744BB">
          <w:t xml:space="preserve"> in th</w:t>
        </w:r>
        <w:r>
          <w:t>e</w:t>
        </w:r>
        <w:r w:rsidRPr="00F744BB">
          <w:t xml:space="preserve"> </w:t>
        </w:r>
        <w:r>
          <w:t xml:space="preserve">frequency </w:t>
        </w:r>
        <w:r w:rsidRPr="00F744BB">
          <w:t>band</w:t>
        </w:r>
        <w:r>
          <w:t xml:space="preserve"> 5 </w:t>
        </w:r>
        <w:r w:rsidRPr="006847D7">
          <w:t>150</w:t>
        </w:r>
      </w:ins>
      <w:ins w:id="28" w:author="CEPT" w:date="2019-06-28T22:46:00Z">
        <w:r>
          <w:noBreakHyphen/>
        </w:r>
      </w:ins>
      <w:ins w:id="29" w:author="CEPT" w:date="2019-06-28T22:45:00Z">
        <w:r w:rsidRPr="006847D7">
          <w:t>5</w:t>
        </w:r>
      </w:ins>
      <w:ins w:id="30" w:author="CEPT" w:date="2019-06-28T22:46:00Z">
        <w:r>
          <w:t> </w:t>
        </w:r>
      </w:ins>
      <w:ins w:id="31" w:author="CEPT" w:date="2019-06-28T22:45:00Z">
        <w:r w:rsidRPr="006847D7">
          <w:t>250</w:t>
        </w:r>
      </w:ins>
      <w:ins w:id="32" w:author="CEPT" w:date="2019-06-28T22:46:00Z">
        <w:r>
          <w:t> </w:t>
        </w:r>
      </w:ins>
      <w:ins w:id="33" w:author="CEPT" w:date="2019-06-28T22:45:00Z">
        <w:r w:rsidRPr="006847D7">
          <w:t>MHz</w:t>
        </w:r>
        <w:r w:rsidRPr="006905BC">
          <w:t>;</w:t>
        </w:r>
      </w:ins>
    </w:p>
    <w:p w14:paraId="3EE74FFF" w14:textId="77777777" w:rsidR="0038423A" w:rsidRPr="006905BC" w:rsidRDefault="00276B84" w:rsidP="0038423A">
      <w:ins w:id="34" w:author="CEPT" w:date="2019-06-28T22:46:00Z">
        <w:r>
          <w:t>4</w:t>
        </w:r>
      </w:ins>
      <w:del w:id="35" w:author="CEPT" w:date="2019-06-28T22:46:00Z">
        <w:r w:rsidR="0038423A" w:rsidRPr="006905BC" w:rsidDel="00276B84">
          <w:delText>3</w:delText>
        </w:r>
      </w:del>
      <w:r w:rsidR="0038423A" w:rsidRPr="006905BC">
        <w:tab/>
        <w:t xml:space="preserve">that administrations may monitor whether the aggregate </w:t>
      </w:r>
      <w:proofErr w:type="spellStart"/>
      <w:r w:rsidR="0038423A" w:rsidRPr="006905BC">
        <w:t>pfd</w:t>
      </w:r>
      <w:proofErr w:type="spellEnd"/>
      <w:r w:rsidR="0038423A" w:rsidRPr="006905BC">
        <w:t xml:space="preserve"> levels given in Recommendation ITU</w:t>
      </w:r>
      <w:r w:rsidR="0038423A" w:rsidRPr="006905BC">
        <w:noBreakHyphen/>
        <w:t>R S.1426</w:t>
      </w:r>
      <w:r w:rsidR="0038423A" w:rsidRPr="006905BC">
        <w:rPr>
          <w:rStyle w:val="FootnoteReference"/>
        </w:rPr>
        <w:footnoteReference w:customMarkFollows="1" w:id="3"/>
        <w:t>2</w:t>
      </w:r>
      <w:r w:rsidR="0038423A" w:rsidRPr="006905BC">
        <w:t xml:space="preserve"> have been, or will be exceeded in the future, in order to enable a future competent conference to take appropriate action;</w:t>
      </w:r>
    </w:p>
    <w:p w14:paraId="4AF4CF04" w14:textId="77777777" w:rsidR="0038423A" w:rsidRPr="006905BC" w:rsidRDefault="0038423A" w:rsidP="0038423A">
      <w:del w:id="36" w:author="CEPT" w:date="2019-06-28T22:46:00Z">
        <w:r w:rsidRPr="006905BC" w:rsidDel="00276B84">
          <w:delText>4</w:delText>
        </w:r>
      </w:del>
      <w:ins w:id="37" w:author="CEPT" w:date="2019-06-28T22:46:00Z">
        <w:r w:rsidR="00276B84">
          <w:t>5</w:t>
        </w:r>
      </w:ins>
      <w:r w:rsidRPr="006905BC">
        <w:tab/>
        <w:t xml:space="preserve">that in the band 5 250-5 350 MHz, stations in the mobile service shall be limited to a maximum mean </w:t>
      </w:r>
      <w:proofErr w:type="spellStart"/>
      <w:r w:rsidRPr="006905BC">
        <w:t>e.i.r.p</w:t>
      </w:r>
      <w:proofErr w:type="spellEnd"/>
      <w:r w:rsidRPr="006905BC">
        <w:t>. of 200 </w:t>
      </w:r>
      <w:proofErr w:type="spellStart"/>
      <w:r w:rsidRPr="006905BC">
        <w:t>mW</w:t>
      </w:r>
      <w:proofErr w:type="spellEnd"/>
      <w:r w:rsidRPr="006905BC">
        <w:t xml:space="preserve"> and a maximum mean </w:t>
      </w:r>
      <w:proofErr w:type="spellStart"/>
      <w:r w:rsidRPr="006905BC">
        <w:t>e.i.r.p</w:t>
      </w:r>
      <w:proofErr w:type="spellEnd"/>
      <w:r w:rsidRPr="006905BC">
        <w:t>. density of 10 </w:t>
      </w:r>
      <w:proofErr w:type="spellStart"/>
      <w:r w:rsidRPr="006905BC">
        <w:t>mW</w:t>
      </w:r>
      <w:proofErr w:type="spellEnd"/>
      <w:r w:rsidRPr="006905BC">
        <w:t xml:space="preserve">/MHz in any 1 MHz band. Administrations are requested to take appropriate measures that will result in the predominant number of stations in the mobile service being operated in an indoor environment. Furthermore, stations in the mobile service that are permitted to be used either indoors or outdoors may operate up to a maximum mean </w:t>
      </w:r>
      <w:proofErr w:type="spellStart"/>
      <w:r w:rsidRPr="006905BC">
        <w:t>e.i.r.p</w:t>
      </w:r>
      <w:proofErr w:type="spellEnd"/>
      <w:r w:rsidRPr="006905BC">
        <w:t xml:space="preserve">. of 1 W and a maximum mean </w:t>
      </w:r>
      <w:proofErr w:type="spellStart"/>
      <w:r w:rsidRPr="006905BC">
        <w:t>e.i.r.p</w:t>
      </w:r>
      <w:proofErr w:type="spellEnd"/>
      <w:r w:rsidRPr="006905BC">
        <w:t>. density of 50 </w:t>
      </w:r>
      <w:proofErr w:type="spellStart"/>
      <w:r w:rsidRPr="006905BC">
        <w:t>mW</w:t>
      </w:r>
      <w:proofErr w:type="spellEnd"/>
      <w:r w:rsidRPr="006905BC">
        <w:t xml:space="preserve">/MHz in any 1 MHz band, and, when operating above a mean </w:t>
      </w:r>
      <w:proofErr w:type="spellStart"/>
      <w:r w:rsidRPr="006905BC">
        <w:t>e.i.r.p</w:t>
      </w:r>
      <w:proofErr w:type="spellEnd"/>
      <w:r w:rsidRPr="006905BC">
        <w:t>. of 200 </w:t>
      </w:r>
      <w:proofErr w:type="spellStart"/>
      <w:r w:rsidRPr="006905BC">
        <w:t>mW</w:t>
      </w:r>
      <w:proofErr w:type="spellEnd"/>
      <w:r w:rsidRPr="006905BC">
        <w:t xml:space="preserve">, these stations shall comply with the following </w:t>
      </w:r>
      <w:proofErr w:type="spellStart"/>
      <w:r w:rsidRPr="006905BC">
        <w:t>e.i.r.p</w:t>
      </w:r>
      <w:proofErr w:type="spellEnd"/>
      <w:r w:rsidRPr="006905BC">
        <w:t xml:space="preserve">. elevation angle mask where </w:t>
      </w:r>
      <w:r w:rsidRPr="006905BC">
        <w:rPr>
          <w:rFonts w:ascii="Symbol" w:hAnsi="Symbol"/>
        </w:rPr>
        <w:sym w:font="Symbol" w:char="F071"/>
      </w:r>
      <w:r w:rsidRPr="006905BC">
        <w:t xml:space="preserve"> is the angle above the local horizontal plane (of the Earth):</w:t>
      </w:r>
    </w:p>
    <w:p w14:paraId="2CB69D14" w14:textId="77777777" w:rsidR="0038423A" w:rsidRPr="006905BC" w:rsidRDefault="0038423A" w:rsidP="0038423A">
      <w:pPr>
        <w:pStyle w:val="enumlev1"/>
        <w:tabs>
          <w:tab w:val="clear" w:pos="1871"/>
          <w:tab w:val="left" w:pos="5103"/>
          <w:tab w:val="right" w:pos="5954"/>
          <w:tab w:val="left" w:pos="6033"/>
        </w:tabs>
        <w:rPr>
          <w:rFonts w:asciiTheme="majorBidi" w:hAnsiTheme="majorBidi" w:cstheme="majorBidi"/>
        </w:rPr>
      </w:pPr>
      <w:r w:rsidRPr="006905BC">
        <w:rPr>
          <w:rFonts w:asciiTheme="majorBidi" w:hAnsiTheme="majorBidi" w:cstheme="majorBidi"/>
          <w:color w:val="000000"/>
        </w:rPr>
        <w:tab/>
        <w:t>−13 dB(W/MHz)</w:t>
      </w:r>
      <w:r w:rsidRPr="006905BC">
        <w:rPr>
          <w:rFonts w:asciiTheme="majorBidi" w:hAnsiTheme="majorBidi" w:cstheme="majorBidi"/>
          <w:color w:val="000000"/>
        </w:rPr>
        <w:tab/>
      </w:r>
      <w:r w:rsidRPr="006905BC">
        <w:rPr>
          <w:rFonts w:asciiTheme="majorBidi" w:hAnsiTheme="majorBidi" w:cstheme="majorBidi"/>
          <w:color w:val="000000"/>
        </w:rPr>
        <w:tab/>
        <w:t>for</w:t>
      </w:r>
      <w:r w:rsidRPr="006905BC">
        <w:rPr>
          <w:rFonts w:asciiTheme="majorBidi" w:hAnsiTheme="majorBidi" w:cstheme="majorBidi"/>
          <w:color w:val="000000"/>
        </w:rPr>
        <w:tab/>
        <w:t>0°</w:t>
      </w:r>
      <w:r w:rsidRPr="006905BC">
        <w:rPr>
          <w:rFonts w:asciiTheme="majorBidi" w:hAnsiTheme="majorBidi" w:cstheme="majorBidi"/>
          <w:color w:val="000000"/>
        </w:rPr>
        <w:tab/>
        <w:t xml:space="preserve">≤ </w:t>
      </w:r>
      <w:r w:rsidRPr="006905BC">
        <w:rPr>
          <w:rFonts w:asciiTheme="majorBidi" w:hAnsiTheme="majorBidi" w:cstheme="majorBidi"/>
          <w:color w:val="000000"/>
        </w:rPr>
        <w:sym w:font="Symbol" w:char="F071"/>
      </w:r>
      <w:r w:rsidRPr="006905BC">
        <w:rPr>
          <w:rFonts w:asciiTheme="majorBidi" w:hAnsiTheme="majorBidi" w:cstheme="majorBidi"/>
          <w:color w:val="000000"/>
        </w:rPr>
        <w:t xml:space="preserve"> </w:t>
      </w:r>
      <w:r w:rsidRPr="006905BC">
        <w:rPr>
          <w:rFonts w:asciiTheme="majorBidi" w:hAnsiTheme="majorBidi" w:cstheme="majorBidi"/>
        </w:rPr>
        <w:t>&lt;</w:t>
      </w:r>
      <w:r w:rsidRPr="006905BC">
        <w:rPr>
          <w:rFonts w:asciiTheme="majorBidi" w:hAnsiTheme="majorBidi" w:cstheme="majorBidi"/>
          <w:color w:val="000000"/>
        </w:rPr>
        <w:t xml:space="preserve"> 8</w:t>
      </w:r>
      <w:r w:rsidRPr="006905BC">
        <w:rPr>
          <w:rFonts w:asciiTheme="majorBidi" w:hAnsiTheme="majorBidi" w:cstheme="majorBidi"/>
          <w:color w:val="000000"/>
        </w:rPr>
        <w:sym w:font="Symbol" w:char="F0B0"/>
      </w:r>
    </w:p>
    <w:p w14:paraId="74B4CCD2" w14:textId="77777777" w:rsidR="0038423A" w:rsidRPr="006905BC" w:rsidRDefault="0038423A" w:rsidP="0038423A">
      <w:pPr>
        <w:pStyle w:val="enumlev1"/>
        <w:tabs>
          <w:tab w:val="clear" w:pos="1871"/>
          <w:tab w:val="left" w:pos="5103"/>
          <w:tab w:val="right" w:pos="5954"/>
          <w:tab w:val="left" w:pos="6033"/>
        </w:tabs>
        <w:rPr>
          <w:rFonts w:asciiTheme="majorBidi" w:hAnsiTheme="majorBidi" w:cstheme="majorBidi"/>
        </w:rPr>
      </w:pPr>
      <w:r w:rsidRPr="006905BC">
        <w:rPr>
          <w:rFonts w:asciiTheme="majorBidi" w:hAnsiTheme="majorBidi" w:cstheme="majorBidi"/>
        </w:rPr>
        <w:tab/>
      </w:r>
      <w:r w:rsidRPr="006905BC">
        <w:rPr>
          <w:rFonts w:asciiTheme="majorBidi" w:hAnsiTheme="majorBidi" w:cstheme="majorBidi"/>
          <w:color w:val="000000"/>
        </w:rPr>
        <w:t>−</w:t>
      </w:r>
      <w:r w:rsidRPr="006905BC">
        <w:rPr>
          <w:rFonts w:asciiTheme="majorBidi" w:hAnsiTheme="majorBidi" w:cstheme="majorBidi"/>
        </w:rPr>
        <w:t>13 </w:t>
      </w:r>
      <w:r w:rsidRPr="006905BC">
        <w:rPr>
          <w:rFonts w:asciiTheme="majorBidi" w:hAnsiTheme="majorBidi" w:cstheme="majorBidi"/>
          <w:color w:val="000000"/>
        </w:rPr>
        <w:t>−</w:t>
      </w:r>
      <w:r w:rsidRPr="006905BC">
        <w:rPr>
          <w:rFonts w:asciiTheme="majorBidi" w:hAnsiTheme="majorBidi" w:cstheme="majorBidi"/>
        </w:rPr>
        <w:t> 0.716(</w:t>
      </w:r>
      <w:r w:rsidRPr="006905BC">
        <w:rPr>
          <w:rFonts w:asciiTheme="majorBidi" w:hAnsiTheme="majorBidi" w:cstheme="majorBidi"/>
        </w:rPr>
        <w:sym w:font="Symbol" w:char="F071"/>
      </w:r>
      <w:r w:rsidRPr="006905BC">
        <w:rPr>
          <w:rFonts w:asciiTheme="majorBidi" w:hAnsiTheme="majorBidi" w:cstheme="majorBidi"/>
        </w:rPr>
        <w:t> − 8) dB(W/MHz)</w:t>
      </w:r>
      <w:r w:rsidRPr="006905BC">
        <w:rPr>
          <w:rFonts w:asciiTheme="majorBidi" w:hAnsiTheme="majorBidi" w:cstheme="majorBidi"/>
        </w:rPr>
        <w:tab/>
        <w:t>for</w:t>
      </w:r>
      <w:r w:rsidRPr="006905BC">
        <w:rPr>
          <w:rFonts w:asciiTheme="majorBidi" w:hAnsiTheme="majorBidi" w:cstheme="majorBidi"/>
        </w:rPr>
        <w:tab/>
        <w:t>8</w:t>
      </w:r>
      <w:r w:rsidRPr="006905BC">
        <w:rPr>
          <w:rFonts w:asciiTheme="majorBidi" w:hAnsiTheme="majorBidi" w:cstheme="majorBidi"/>
          <w:color w:val="000000"/>
        </w:rPr>
        <w:t>°</w:t>
      </w:r>
      <w:r w:rsidRPr="006905BC">
        <w:rPr>
          <w:rFonts w:asciiTheme="majorBidi" w:hAnsiTheme="majorBidi" w:cstheme="majorBidi"/>
        </w:rPr>
        <w:tab/>
        <w:t xml:space="preserve">≤ </w:t>
      </w:r>
      <w:r w:rsidRPr="006905BC">
        <w:rPr>
          <w:rFonts w:asciiTheme="majorBidi" w:hAnsiTheme="majorBidi" w:cstheme="majorBidi"/>
        </w:rPr>
        <w:sym w:font="Symbol" w:char="F071"/>
      </w:r>
      <w:r w:rsidRPr="006905BC">
        <w:rPr>
          <w:rFonts w:asciiTheme="majorBidi" w:hAnsiTheme="majorBidi" w:cstheme="majorBidi"/>
        </w:rPr>
        <w:t xml:space="preserve"> &lt; 40</w:t>
      </w:r>
      <w:r w:rsidRPr="006905BC">
        <w:rPr>
          <w:rFonts w:asciiTheme="majorBidi" w:hAnsiTheme="majorBidi" w:cstheme="majorBidi"/>
        </w:rPr>
        <w:sym w:font="Symbol" w:char="F0B0"/>
      </w:r>
    </w:p>
    <w:p w14:paraId="57229C35" w14:textId="77777777" w:rsidR="0038423A" w:rsidRPr="006905BC" w:rsidRDefault="0038423A" w:rsidP="0038423A">
      <w:pPr>
        <w:pStyle w:val="enumlev1"/>
        <w:tabs>
          <w:tab w:val="clear" w:pos="1871"/>
          <w:tab w:val="left" w:pos="5103"/>
          <w:tab w:val="right" w:pos="5954"/>
          <w:tab w:val="left" w:pos="6033"/>
        </w:tabs>
        <w:rPr>
          <w:rFonts w:asciiTheme="majorBidi" w:hAnsiTheme="majorBidi" w:cstheme="majorBidi"/>
        </w:rPr>
      </w:pPr>
      <w:r w:rsidRPr="006905BC">
        <w:rPr>
          <w:rFonts w:asciiTheme="majorBidi" w:hAnsiTheme="majorBidi" w:cstheme="majorBidi"/>
        </w:rPr>
        <w:tab/>
      </w:r>
      <w:r w:rsidRPr="006905BC">
        <w:rPr>
          <w:rFonts w:asciiTheme="majorBidi" w:hAnsiTheme="majorBidi" w:cstheme="majorBidi"/>
          <w:color w:val="000000"/>
        </w:rPr>
        <w:t>−</w:t>
      </w:r>
      <w:r w:rsidRPr="006905BC">
        <w:rPr>
          <w:rFonts w:asciiTheme="majorBidi" w:hAnsiTheme="majorBidi" w:cstheme="majorBidi"/>
        </w:rPr>
        <w:t>35.9 </w:t>
      </w:r>
      <w:r w:rsidRPr="006905BC">
        <w:rPr>
          <w:rFonts w:asciiTheme="majorBidi" w:hAnsiTheme="majorBidi" w:cstheme="majorBidi"/>
          <w:color w:val="000000"/>
        </w:rPr>
        <w:t>−</w:t>
      </w:r>
      <w:r w:rsidRPr="006905BC">
        <w:rPr>
          <w:rFonts w:asciiTheme="majorBidi" w:hAnsiTheme="majorBidi" w:cstheme="majorBidi"/>
        </w:rPr>
        <w:t> 1.22(</w:t>
      </w:r>
      <w:r w:rsidRPr="006905BC">
        <w:rPr>
          <w:rFonts w:asciiTheme="majorBidi" w:hAnsiTheme="majorBidi" w:cstheme="majorBidi"/>
        </w:rPr>
        <w:sym w:font="Symbol" w:char="F071"/>
      </w:r>
      <w:r w:rsidRPr="006905BC">
        <w:rPr>
          <w:rFonts w:asciiTheme="majorBidi" w:hAnsiTheme="majorBidi" w:cstheme="majorBidi"/>
        </w:rPr>
        <w:t> − 40) dB(W/MHz)</w:t>
      </w:r>
      <w:r w:rsidRPr="006905BC">
        <w:rPr>
          <w:rFonts w:asciiTheme="majorBidi" w:hAnsiTheme="majorBidi" w:cstheme="majorBidi"/>
        </w:rPr>
        <w:tab/>
        <w:t>for</w:t>
      </w:r>
      <w:r w:rsidRPr="006905BC">
        <w:rPr>
          <w:rFonts w:asciiTheme="majorBidi" w:hAnsiTheme="majorBidi" w:cstheme="majorBidi"/>
        </w:rPr>
        <w:tab/>
        <w:t>40</w:t>
      </w:r>
      <w:r w:rsidRPr="006905BC">
        <w:rPr>
          <w:rFonts w:asciiTheme="majorBidi" w:hAnsiTheme="majorBidi" w:cstheme="majorBidi"/>
          <w:color w:val="000000"/>
        </w:rPr>
        <w:t>°</w:t>
      </w:r>
      <w:r w:rsidRPr="006905BC">
        <w:rPr>
          <w:rFonts w:asciiTheme="majorBidi" w:hAnsiTheme="majorBidi" w:cstheme="majorBidi"/>
        </w:rPr>
        <w:tab/>
        <w:t xml:space="preserve">≤ </w:t>
      </w:r>
      <w:r w:rsidRPr="006905BC">
        <w:rPr>
          <w:rFonts w:asciiTheme="majorBidi" w:hAnsiTheme="majorBidi" w:cstheme="majorBidi"/>
        </w:rPr>
        <w:sym w:font="Symbol" w:char="F071"/>
      </w:r>
      <w:r w:rsidRPr="006905BC">
        <w:rPr>
          <w:rFonts w:asciiTheme="majorBidi" w:hAnsiTheme="majorBidi" w:cstheme="majorBidi"/>
        </w:rPr>
        <w:t xml:space="preserve"> ≤ 45</w:t>
      </w:r>
      <w:r w:rsidRPr="006905BC">
        <w:rPr>
          <w:rFonts w:asciiTheme="majorBidi" w:hAnsiTheme="majorBidi" w:cstheme="majorBidi"/>
        </w:rPr>
        <w:sym w:font="Symbol" w:char="F0B0"/>
      </w:r>
    </w:p>
    <w:p w14:paraId="65CF8A46" w14:textId="77777777" w:rsidR="0038423A" w:rsidRPr="006905BC" w:rsidRDefault="0038423A" w:rsidP="0038423A">
      <w:pPr>
        <w:pStyle w:val="enumlev1"/>
        <w:tabs>
          <w:tab w:val="clear" w:pos="1871"/>
          <w:tab w:val="left" w:pos="5103"/>
          <w:tab w:val="right" w:pos="5954"/>
          <w:tab w:val="left" w:pos="6033"/>
        </w:tabs>
        <w:rPr>
          <w:rFonts w:asciiTheme="majorBidi" w:hAnsiTheme="majorBidi" w:cstheme="majorBidi"/>
        </w:rPr>
      </w:pPr>
      <w:r w:rsidRPr="006905BC">
        <w:rPr>
          <w:rFonts w:asciiTheme="majorBidi" w:hAnsiTheme="majorBidi" w:cstheme="majorBidi"/>
        </w:rPr>
        <w:tab/>
      </w:r>
      <w:r w:rsidRPr="006905BC">
        <w:rPr>
          <w:rFonts w:asciiTheme="majorBidi" w:hAnsiTheme="majorBidi" w:cstheme="majorBidi"/>
          <w:color w:val="000000"/>
        </w:rPr>
        <w:t>−</w:t>
      </w:r>
      <w:r w:rsidRPr="006905BC">
        <w:rPr>
          <w:rFonts w:asciiTheme="majorBidi" w:hAnsiTheme="majorBidi" w:cstheme="majorBidi"/>
        </w:rPr>
        <w:t>42 dB(W/MHz)</w:t>
      </w:r>
      <w:r w:rsidRPr="006905BC">
        <w:rPr>
          <w:rFonts w:asciiTheme="majorBidi" w:hAnsiTheme="majorBidi" w:cstheme="majorBidi"/>
        </w:rPr>
        <w:tab/>
      </w:r>
      <w:r w:rsidRPr="006905BC">
        <w:rPr>
          <w:rFonts w:asciiTheme="majorBidi" w:hAnsiTheme="majorBidi" w:cstheme="majorBidi"/>
        </w:rPr>
        <w:tab/>
        <w:t>for</w:t>
      </w:r>
      <w:r w:rsidRPr="006905BC">
        <w:rPr>
          <w:rFonts w:asciiTheme="majorBidi" w:hAnsiTheme="majorBidi" w:cstheme="majorBidi"/>
        </w:rPr>
        <w:tab/>
        <w:t>45</w:t>
      </w:r>
      <w:r w:rsidRPr="006905BC">
        <w:rPr>
          <w:rFonts w:asciiTheme="majorBidi" w:hAnsiTheme="majorBidi" w:cstheme="majorBidi"/>
          <w:color w:val="000000"/>
        </w:rPr>
        <w:t>°</w:t>
      </w:r>
      <w:r w:rsidRPr="006905BC">
        <w:rPr>
          <w:rFonts w:asciiTheme="majorBidi" w:hAnsiTheme="majorBidi" w:cstheme="majorBidi"/>
        </w:rPr>
        <w:tab/>
        <w:t xml:space="preserve">&lt; </w:t>
      </w:r>
      <w:r w:rsidRPr="006905BC">
        <w:rPr>
          <w:rFonts w:asciiTheme="majorBidi" w:hAnsiTheme="majorBidi" w:cstheme="majorBidi"/>
        </w:rPr>
        <w:sym w:font="Symbol" w:char="F071"/>
      </w:r>
      <w:r w:rsidRPr="006905BC">
        <w:rPr>
          <w:rFonts w:asciiTheme="majorBidi" w:hAnsiTheme="majorBidi" w:cstheme="majorBidi"/>
        </w:rPr>
        <w:t>;</w:t>
      </w:r>
    </w:p>
    <w:p w14:paraId="65F88448" w14:textId="77777777" w:rsidR="0038423A" w:rsidRPr="006905BC" w:rsidRDefault="0038423A" w:rsidP="0038423A">
      <w:del w:id="38" w:author="CEPT" w:date="2019-06-28T22:46:00Z">
        <w:r w:rsidRPr="006905BC" w:rsidDel="00276B84">
          <w:lastRenderedPageBreak/>
          <w:delText>5</w:delText>
        </w:r>
      </w:del>
      <w:ins w:id="39" w:author="CEPT" w:date="2019-06-28T22:46:00Z">
        <w:r w:rsidR="00276B84">
          <w:t>6</w:t>
        </w:r>
      </w:ins>
      <w:r w:rsidRPr="006905BC">
        <w:tab/>
        <w:t>that administrations may exercise some flexibility in adopting other mitigation techniques, provided that they develop national regulations to meet their obligations to achieve an equivalent level of protection to the EESS (active) and the SRS (active) based on their system characteristics and interference criteria as stated in Recommendation ITU</w:t>
      </w:r>
      <w:r w:rsidRPr="006905BC">
        <w:noBreakHyphen/>
        <w:t>R RS.1632;</w:t>
      </w:r>
    </w:p>
    <w:p w14:paraId="09F7AABB" w14:textId="77777777" w:rsidR="0038423A" w:rsidRPr="006905BC" w:rsidRDefault="00276B84" w:rsidP="0038423A">
      <w:ins w:id="40" w:author="CEPT" w:date="2019-06-28T22:46:00Z">
        <w:r>
          <w:t>7</w:t>
        </w:r>
      </w:ins>
      <w:del w:id="41" w:author="CEPT" w:date="2019-06-28T22:46:00Z">
        <w:r w:rsidR="0038423A" w:rsidRPr="006905BC" w:rsidDel="00276B84">
          <w:delText>6</w:delText>
        </w:r>
      </w:del>
      <w:r w:rsidR="0038423A" w:rsidRPr="006905BC">
        <w:tab/>
        <w:t>that in the band 5 470-5 725 MHz, stations in the mobile service shall be restricted to a maximum transmitter power of 250 </w:t>
      </w:r>
      <w:proofErr w:type="spellStart"/>
      <w:r w:rsidR="0038423A" w:rsidRPr="006905BC">
        <w:t>mW</w:t>
      </w:r>
      <w:proofErr w:type="spellEnd"/>
      <w:r w:rsidR="0038423A" w:rsidRPr="006905BC">
        <w:rPr>
          <w:rStyle w:val="FootnoteReference"/>
        </w:rPr>
        <w:footnoteReference w:customMarkFollows="1" w:id="4"/>
        <w:t>3</w:t>
      </w:r>
      <w:r w:rsidR="0038423A" w:rsidRPr="006905BC">
        <w:t xml:space="preserve"> with a maximum mean </w:t>
      </w:r>
      <w:proofErr w:type="spellStart"/>
      <w:r w:rsidR="0038423A" w:rsidRPr="006905BC">
        <w:t>e.i.r.p</w:t>
      </w:r>
      <w:proofErr w:type="spellEnd"/>
      <w:r w:rsidR="0038423A" w:rsidRPr="006905BC">
        <w:t xml:space="preserve">. of 1 W and a maximum mean </w:t>
      </w:r>
      <w:proofErr w:type="spellStart"/>
      <w:r w:rsidR="0038423A" w:rsidRPr="006905BC">
        <w:t>e.i.r.p</w:t>
      </w:r>
      <w:proofErr w:type="spellEnd"/>
      <w:r w:rsidR="0038423A" w:rsidRPr="006905BC">
        <w:t>. density of 50 </w:t>
      </w:r>
      <w:proofErr w:type="spellStart"/>
      <w:r w:rsidR="0038423A" w:rsidRPr="006905BC">
        <w:t>mW</w:t>
      </w:r>
      <w:proofErr w:type="spellEnd"/>
      <w:r w:rsidR="0038423A" w:rsidRPr="006905BC">
        <w:t>/MHz in any 1 MHz band;</w:t>
      </w:r>
    </w:p>
    <w:p w14:paraId="7D5D82F9" w14:textId="77777777" w:rsidR="0038423A" w:rsidRPr="006905BC" w:rsidRDefault="00276B84" w:rsidP="0038423A">
      <w:pPr>
        <w:rPr>
          <w:i/>
          <w:iCs/>
        </w:rPr>
      </w:pPr>
      <w:ins w:id="42" w:author="CEPT" w:date="2019-06-28T22:46:00Z">
        <w:r>
          <w:t>8</w:t>
        </w:r>
      </w:ins>
      <w:del w:id="43" w:author="CEPT" w:date="2019-06-28T22:46:00Z">
        <w:r w:rsidR="0038423A" w:rsidRPr="006905BC" w:rsidDel="00276B84">
          <w:delText>7</w:delText>
        </w:r>
      </w:del>
      <w:r w:rsidR="0038423A" w:rsidRPr="006905BC">
        <w:tab/>
        <w:t xml:space="preserve">that in the bands 5 250-5 350 MHz and 5 470-5 725 MHz, systems in the mobile service shall either employ transmitter power control to provide, on average, a mitigation factor of at least 3 dB on the maximum average output power of the systems, or, if transmitter power control is not in use, then the maximum mean </w:t>
      </w:r>
      <w:proofErr w:type="spellStart"/>
      <w:r w:rsidR="0038423A" w:rsidRPr="006905BC">
        <w:t>e.i.r.p</w:t>
      </w:r>
      <w:proofErr w:type="spellEnd"/>
      <w:r w:rsidR="0038423A" w:rsidRPr="006905BC">
        <w:t>. shall be reduced by 3 dB;</w:t>
      </w:r>
    </w:p>
    <w:p w14:paraId="07768FC2" w14:textId="77777777" w:rsidR="0038423A" w:rsidRPr="006905BC" w:rsidRDefault="00276B84" w:rsidP="0038423A">
      <w:ins w:id="44" w:author="CEPT" w:date="2019-06-28T22:46:00Z">
        <w:r>
          <w:t>9</w:t>
        </w:r>
      </w:ins>
      <w:del w:id="45" w:author="CEPT" w:date="2019-06-28T22:46:00Z">
        <w:r w:rsidR="0038423A" w:rsidRPr="006905BC" w:rsidDel="00276B84">
          <w:delText>8</w:delText>
        </w:r>
      </w:del>
      <w:r w:rsidR="0038423A" w:rsidRPr="006905BC">
        <w:tab/>
        <w:t>that, in the bands 5 250-5 350 MHz and 5 470-5 725 MHz, the mitigation measures found in Annex 1 to Recommendation ITU</w:t>
      </w:r>
      <w:r w:rsidR="0038423A" w:rsidRPr="006905BC">
        <w:noBreakHyphen/>
        <w:t>R M.1652</w:t>
      </w:r>
      <w:r w:rsidR="0038423A" w:rsidRPr="006905BC">
        <w:noBreakHyphen/>
        <w:t xml:space="preserve">1 shall be implemented by systems in the mobile service to ensure compatible operation with </w:t>
      </w:r>
      <w:proofErr w:type="spellStart"/>
      <w:r w:rsidR="0038423A" w:rsidRPr="006905BC">
        <w:t>radiodetermination</w:t>
      </w:r>
      <w:proofErr w:type="spellEnd"/>
      <w:r w:rsidR="0038423A" w:rsidRPr="006905BC">
        <w:t xml:space="preserve"> systems,</w:t>
      </w:r>
    </w:p>
    <w:p w14:paraId="6A75BE58" w14:textId="77777777" w:rsidR="0038423A" w:rsidRPr="006905BC" w:rsidRDefault="0038423A" w:rsidP="0038423A">
      <w:pPr>
        <w:pStyle w:val="Call"/>
      </w:pPr>
      <w:r w:rsidRPr="006905BC">
        <w:t>invites administrations</w:t>
      </w:r>
    </w:p>
    <w:p w14:paraId="42143100" w14:textId="77777777" w:rsidR="0038423A" w:rsidRPr="006905BC" w:rsidRDefault="0038423A" w:rsidP="0038423A">
      <w:r w:rsidRPr="006905BC">
        <w:t xml:space="preserve">to adopt appropriate regulation if they intend to permit the operation of stations in the mobile service using the </w:t>
      </w:r>
      <w:proofErr w:type="spellStart"/>
      <w:r w:rsidRPr="006905BC">
        <w:t>e.i.r.p</w:t>
      </w:r>
      <w:proofErr w:type="spellEnd"/>
      <w:r w:rsidRPr="006905BC">
        <w:t xml:space="preserve">. elevation angle mask in </w:t>
      </w:r>
      <w:r w:rsidRPr="006905BC">
        <w:rPr>
          <w:i/>
          <w:iCs/>
        </w:rPr>
        <w:t>resolves </w:t>
      </w:r>
      <w:r w:rsidRPr="006905BC">
        <w:t>4, to ensure the equipment is operated in compliance with this mask,</w:t>
      </w:r>
    </w:p>
    <w:p w14:paraId="1BA8B095" w14:textId="77777777" w:rsidR="0038423A" w:rsidRPr="006905BC" w:rsidRDefault="0038423A" w:rsidP="0038423A">
      <w:pPr>
        <w:pStyle w:val="Call"/>
      </w:pPr>
      <w:r w:rsidRPr="006905BC">
        <w:t>invites ITU</w:t>
      </w:r>
      <w:r w:rsidRPr="006905BC">
        <w:noBreakHyphen/>
        <w:t>R</w:t>
      </w:r>
    </w:p>
    <w:p w14:paraId="318B06F7" w14:textId="77777777" w:rsidR="0038423A" w:rsidRPr="006905BC" w:rsidRDefault="0038423A" w:rsidP="0038423A">
      <w:r w:rsidRPr="006905BC">
        <w:t>1</w:t>
      </w:r>
      <w:r w:rsidRPr="006905BC">
        <w:tab/>
        <w:t>to continue work on regulatory mechanisms and further mitigation techniques to avoid incompatibilities which may result from aggregate interference into the FSS in the band 5 150</w:t>
      </w:r>
      <w:r>
        <w:noBreakHyphen/>
      </w:r>
      <w:r w:rsidRPr="006905BC">
        <w:t>5 250 MHz from a possible prolific growth in the number of WAS, including RLANs;</w:t>
      </w:r>
    </w:p>
    <w:p w14:paraId="3D970C78" w14:textId="77777777" w:rsidR="0038423A" w:rsidRPr="006905BC" w:rsidRDefault="0038423A" w:rsidP="0038423A">
      <w:r w:rsidRPr="006905BC">
        <w:t>2</w:t>
      </w:r>
      <w:r w:rsidRPr="006905BC">
        <w:tab/>
        <w:t>to continue studies on mitigation techniques to provide protection of EESS from stations in the mobile service,</w:t>
      </w:r>
    </w:p>
    <w:p w14:paraId="66C63028" w14:textId="77777777" w:rsidR="0038423A" w:rsidRDefault="0038423A" w:rsidP="0038423A">
      <w:r w:rsidRPr="006905BC">
        <w:t>3</w:t>
      </w:r>
      <w:r w:rsidRPr="006905BC">
        <w:tab/>
        <w:t>to continue studies on suitable test methods and procedures for the implementation of dynamic frequency selection, taking into account practical experience.</w:t>
      </w:r>
    </w:p>
    <w:p w14:paraId="5C326331" w14:textId="77777777" w:rsidR="00353E8D" w:rsidRDefault="0038423A">
      <w:pPr>
        <w:pStyle w:val="Reasons"/>
      </w:pPr>
      <w:r>
        <w:rPr>
          <w:b/>
        </w:rPr>
        <w:t>Reasons:</w:t>
      </w:r>
      <w:r>
        <w:tab/>
      </w:r>
      <w:r w:rsidR="00381554">
        <w:t>Motivations explained in the Introduction above.</w:t>
      </w:r>
    </w:p>
    <w:p w14:paraId="141447E3" w14:textId="44F31500" w:rsidR="00353E8D" w:rsidRDefault="007C6CD8">
      <w:pPr>
        <w:pStyle w:val="Proposal"/>
      </w:pPr>
      <w:r>
        <w:t>SUP</w:t>
      </w:r>
      <w:r>
        <w:tab/>
        <w:t>EUR/</w:t>
      </w:r>
      <w:r w:rsidR="00AF187B">
        <w:t>16</w:t>
      </w:r>
      <w:r w:rsidR="0038423A" w:rsidRPr="00B57D7A">
        <w:t>A16</w:t>
      </w:r>
      <w:r w:rsidR="009139B4" w:rsidRPr="00B57D7A">
        <w:t>A1</w:t>
      </w:r>
      <w:r w:rsidR="0038423A" w:rsidRPr="00B57D7A">
        <w:t>/</w:t>
      </w:r>
      <w:r w:rsidR="0038423A">
        <w:t>2</w:t>
      </w:r>
    </w:p>
    <w:p w14:paraId="69169752" w14:textId="77777777" w:rsidR="0038423A" w:rsidRPr="006905BC" w:rsidRDefault="0038423A" w:rsidP="0038423A">
      <w:pPr>
        <w:pStyle w:val="ResNo"/>
      </w:pPr>
      <w:bookmarkStart w:id="46" w:name="_Toc450048684"/>
      <w:r w:rsidRPr="006905BC">
        <w:t xml:space="preserve">RESOLUTION </w:t>
      </w:r>
      <w:r w:rsidRPr="006905BC">
        <w:rPr>
          <w:rStyle w:val="href"/>
        </w:rPr>
        <w:t>2</w:t>
      </w:r>
      <w:r w:rsidR="00B57D7A">
        <w:rPr>
          <w:rStyle w:val="href"/>
        </w:rPr>
        <w:t>3</w:t>
      </w:r>
      <w:r w:rsidRPr="006905BC">
        <w:rPr>
          <w:rStyle w:val="href"/>
        </w:rPr>
        <w:t>9</w:t>
      </w:r>
      <w:r w:rsidRPr="006905BC">
        <w:t xml:space="preserve"> (Rev.WRC</w:t>
      </w:r>
      <w:r w:rsidRPr="006905BC">
        <w:noBreakHyphen/>
        <w:t>12)</w:t>
      </w:r>
      <w:bookmarkEnd w:id="46"/>
    </w:p>
    <w:p w14:paraId="22B8060C" w14:textId="77777777" w:rsidR="00B57D7A" w:rsidRPr="00322CC6" w:rsidRDefault="00B57D7A" w:rsidP="00B57D7A">
      <w:pPr>
        <w:pStyle w:val="Restitle"/>
      </w:pPr>
      <w:bookmarkStart w:id="47" w:name="_Toc450048695"/>
      <w:r w:rsidRPr="00322CC6">
        <w:t xml:space="preserve">Studies concerning Wireless Access Systems including radio local </w:t>
      </w:r>
      <w:r w:rsidRPr="00322CC6">
        <w:br/>
        <w:t xml:space="preserve">area networks in the frequency bands between </w:t>
      </w:r>
      <w:r w:rsidRPr="00322CC6">
        <w:br/>
        <w:t>5 150 MHz and 5 925 MHz</w:t>
      </w:r>
      <w:bookmarkEnd w:id="47"/>
    </w:p>
    <w:p w14:paraId="08CCCB5C" w14:textId="77777777" w:rsidR="00353E8D" w:rsidRDefault="0038423A">
      <w:pPr>
        <w:pStyle w:val="Reasons"/>
      </w:pPr>
      <w:r>
        <w:rPr>
          <w:b/>
        </w:rPr>
        <w:t>Reasons:</w:t>
      </w:r>
      <w:r>
        <w:tab/>
      </w:r>
      <w:r w:rsidR="00381554">
        <w:t>No longer needed.</w:t>
      </w:r>
    </w:p>
    <w:sectPr w:rsidR="00353E8D">
      <w:headerReference w:type="default" r:id="rId14"/>
      <w:footerReference w:type="even" r:id="rId15"/>
      <w:footerReference w:type="default" r:id="rId16"/>
      <w:footerReference w:type="first" r:id="rId17"/>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68C41" w14:textId="77777777" w:rsidR="002C7194" w:rsidRDefault="002C7194">
      <w:r>
        <w:separator/>
      </w:r>
    </w:p>
  </w:endnote>
  <w:endnote w:type="continuationSeparator" w:id="0">
    <w:p w14:paraId="71CF6D08" w14:textId="77777777" w:rsidR="002C7194" w:rsidRDefault="002C7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EA934" w14:textId="77777777" w:rsidR="0038423A" w:rsidRDefault="0038423A">
    <w:pPr>
      <w:framePr w:wrap="around" w:vAnchor="text" w:hAnchor="margin" w:xAlign="right" w:y="1"/>
    </w:pPr>
    <w:r>
      <w:fldChar w:fldCharType="begin"/>
    </w:r>
    <w:r>
      <w:instrText xml:space="preserve">PAGE  </w:instrText>
    </w:r>
    <w:r>
      <w:fldChar w:fldCharType="end"/>
    </w:r>
  </w:p>
  <w:p w14:paraId="2F1DD5E1" w14:textId="2C0152C4" w:rsidR="0038423A" w:rsidRPr="0041348E" w:rsidRDefault="0038423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51" w:author="CEPT" w:date="2019-08-29T07:04:00Z">
      <w:r w:rsidR="00AF187B">
        <w:rPr>
          <w:noProof/>
        </w:rPr>
        <w:t>27.08.19</w:t>
      </w:r>
    </w:ins>
    <w:del w:id="52" w:author="CEPT" w:date="2019-08-29T07:04:00Z">
      <w:r w:rsidR="002034E5" w:rsidDel="00AF187B">
        <w:rPr>
          <w:noProof/>
        </w:rPr>
        <w:delText>05.07.19</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8035C" w14:textId="3A102D81" w:rsidR="0038423A" w:rsidRDefault="0038423A"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AF187B">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E5205" w14:textId="77777777" w:rsidR="0038423A" w:rsidRPr="0041348E" w:rsidRDefault="0038423A"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04F7B" w14:textId="77777777" w:rsidR="002C7194" w:rsidRDefault="002C7194">
      <w:r>
        <w:rPr>
          <w:b/>
        </w:rPr>
        <w:t>_______________</w:t>
      </w:r>
    </w:p>
  </w:footnote>
  <w:footnote w:type="continuationSeparator" w:id="0">
    <w:p w14:paraId="151A6F7A" w14:textId="77777777" w:rsidR="002C7194" w:rsidRDefault="002C7194">
      <w:r>
        <w:continuationSeparator/>
      </w:r>
    </w:p>
  </w:footnote>
  <w:footnote w:id="1">
    <w:p w14:paraId="66884008" w14:textId="77777777" w:rsidR="0038423A" w:rsidRPr="00302E49" w:rsidRDefault="0038423A" w:rsidP="0038423A">
      <w:pPr>
        <w:pStyle w:val="FootnoteText"/>
        <w:rPr>
          <w:lang w:val="en-US"/>
        </w:rPr>
      </w:pPr>
      <w:r>
        <w:rPr>
          <w:rStyle w:val="FootnoteReference"/>
        </w:rPr>
        <w:t>*</w:t>
      </w:r>
      <w:r>
        <w:t xml:space="preserve"> </w:t>
      </w:r>
      <w:r w:rsidRPr="00302E49">
        <w:rPr>
          <w:lang w:val="en-US"/>
        </w:rPr>
        <w:tab/>
      </w:r>
      <w:r w:rsidRPr="00FD2028">
        <w:rPr>
          <w:i/>
          <w:iCs/>
        </w:rPr>
        <w:t>Note by the Secretariat:</w:t>
      </w:r>
      <w:r>
        <w:t xml:space="preserve">  This Resolution was revised by WRC-12.</w:t>
      </w:r>
    </w:p>
  </w:footnote>
  <w:footnote w:id="2">
    <w:p w14:paraId="140D5ECE" w14:textId="77777777" w:rsidR="007C6CD8" w:rsidRDefault="007C6CD8" w:rsidP="007C6CD8">
      <w:pPr>
        <w:pStyle w:val="FootnoteText"/>
        <w:rPr>
          <w:color w:val="000000"/>
          <w:lang w:val="en-US"/>
        </w:rPr>
      </w:pPr>
      <w:r w:rsidRPr="00B36507">
        <w:rPr>
          <w:rStyle w:val="FootnoteReference"/>
        </w:rPr>
        <w:t>1</w:t>
      </w:r>
      <w:r>
        <w:rPr>
          <w:color w:val="000000"/>
          <w:lang w:val="en-US"/>
        </w:rPr>
        <w:t xml:space="preserve"> </w:t>
      </w:r>
      <w:r>
        <w:rPr>
          <w:color w:val="000000"/>
          <w:lang w:val="en-US"/>
        </w:rPr>
        <w:tab/>
        <w:t xml:space="preserve">In the context of this Resolution, “mean </w:t>
      </w:r>
      <w:proofErr w:type="spellStart"/>
      <w:r>
        <w:rPr>
          <w:color w:val="000000"/>
          <w:lang w:val="en-US"/>
        </w:rPr>
        <w:t>e.i.r.p</w:t>
      </w:r>
      <w:proofErr w:type="spellEnd"/>
      <w:r>
        <w:rPr>
          <w:color w:val="000000"/>
          <w:lang w:val="en-US"/>
        </w:rPr>
        <w:t xml:space="preserve">.” refers to the </w:t>
      </w:r>
      <w:proofErr w:type="spellStart"/>
      <w:r>
        <w:rPr>
          <w:color w:val="000000"/>
          <w:lang w:val="en-US"/>
        </w:rPr>
        <w:t>e.i.r.p</w:t>
      </w:r>
      <w:proofErr w:type="spellEnd"/>
      <w:r>
        <w:rPr>
          <w:color w:val="000000"/>
          <w:lang w:val="en-US"/>
        </w:rPr>
        <w:t>. during the transmission burst which corresponds to the highest power, if power control is implemented.</w:t>
      </w:r>
    </w:p>
  </w:footnote>
  <w:footnote w:id="3">
    <w:p w14:paraId="5FFACDE4" w14:textId="77777777" w:rsidR="0038423A" w:rsidRDefault="0038423A" w:rsidP="0038423A">
      <w:pPr>
        <w:pStyle w:val="FootnoteText"/>
        <w:rPr>
          <w:color w:val="000000"/>
          <w:lang w:val="en-US"/>
        </w:rPr>
      </w:pPr>
      <w:r w:rsidRPr="00B36507">
        <w:rPr>
          <w:rStyle w:val="FootnoteReference"/>
        </w:rPr>
        <w:t>2</w:t>
      </w:r>
      <w:r>
        <w:rPr>
          <w:color w:val="000000"/>
          <w:lang w:val="en-US"/>
        </w:rPr>
        <w:tab/>
      </w:r>
      <w:r>
        <w:rPr>
          <w:rFonts w:asciiTheme="majorBidi" w:hAnsiTheme="majorBidi" w:cstheme="majorBidi"/>
          <w:color w:val="000000"/>
        </w:rPr>
        <w:t>−</w:t>
      </w:r>
      <w:r>
        <w:rPr>
          <w:color w:val="000000"/>
          <w:lang w:val="en-US"/>
        </w:rPr>
        <w:t>124 </w:t>
      </w:r>
      <w:r>
        <w:rPr>
          <w:rFonts w:asciiTheme="majorBidi" w:hAnsiTheme="majorBidi" w:cstheme="majorBidi"/>
          <w:color w:val="000000"/>
        </w:rPr>
        <w:t>−</w:t>
      </w:r>
      <w:r>
        <w:rPr>
          <w:color w:val="000000"/>
          <w:lang w:val="en-US"/>
        </w:rPr>
        <w:t> 20 log</w:t>
      </w:r>
      <w:r>
        <w:rPr>
          <w:color w:val="000000"/>
          <w:vertAlign w:val="subscript"/>
          <w:lang w:val="en-US"/>
        </w:rPr>
        <w:t>10</w:t>
      </w:r>
      <w:r>
        <w:rPr>
          <w:color w:val="000000"/>
          <w:lang w:val="en-US"/>
        </w:rPr>
        <w:t xml:space="preserve"> (</w:t>
      </w:r>
      <w:proofErr w:type="spellStart"/>
      <w:r>
        <w:rPr>
          <w:bCs/>
          <w:i/>
          <w:iCs/>
          <w:color w:val="000000"/>
          <w:lang w:val="en-US"/>
        </w:rPr>
        <w:t>h</w:t>
      </w:r>
      <w:r>
        <w:rPr>
          <w:i/>
          <w:iCs/>
          <w:color w:val="000000"/>
          <w:vertAlign w:val="subscript"/>
          <w:lang w:val="en-US"/>
        </w:rPr>
        <w:t>SAT</w:t>
      </w:r>
      <w:proofErr w:type="spellEnd"/>
      <w:r>
        <w:rPr>
          <w:color w:val="000000"/>
          <w:lang w:val="en-US"/>
        </w:rPr>
        <w:t>/1</w:t>
      </w:r>
      <w:r w:rsidRPr="00B36507">
        <w:t> </w:t>
      </w:r>
      <w:r>
        <w:rPr>
          <w:color w:val="000000"/>
          <w:lang w:val="en-US"/>
        </w:rPr>
        <w:t>414) dB(W/(m</w:t>
      </w:r>
      <w:r>
        <w:rPr>
          <w:color w:val="000000"/>
          <w:vertAlign w:val="superscript"/>
          <w:lang w:val="en-US"/>
        </w:rPr>
        <w:t>2</w:t>
      </w:r>
      <w:r>
        <w:rPr>
          <w:color w:val="000000"/>
          <w:lang w:val="en-US"/>
        </w:rPr>
        <w:t> · 1 MHz)), or equivalently,</w:t>
      </w:r>
    </w:p>
    <w:p w14:paraId="33B9817D" w14:textId="77777777" w:rsidR="0038423A" w:rsidRDefault="0038423A" w:rsidP="0038423A">
      <w:pPr>
        <w:pStyle w:val="FootnoteText"/>
        <w:spacing w:before="0"/>
        <w:rPr>
          <w:color w:val="000000"/>
          <w:lang w:val="en-US"/>
        </w:rPr>
      </w:pPr>
      <w:r>
        <w:rPr>
          <w:color w:val="000000"/>
          <w:lang w:val="en-US"/>
        </w:rPr>
        <w:tab/>
      </w:r>
      <w:r>
        <w:rPr>
          <w:rFonts w:asciiTheme="majorBidi" w:hAnsiTheme="majorBidi" w:cstheme="majorBidi"/>
          <w:color w:val="000000"/>
        </w:rPr>
        <w:t>−</w:t>
      </w:r>
      <w:r>
        <w:rPr>
          <w:color w:val="000000"/>
          <w:lang w:val="en-US"/>
        </w:rPr>
        <w:t>140 </w:t>
      </w:r>
      <w:r>
        <w:rPr>
          <w:rFonts w:asciiTheme="majorBidi" w:hAnsiTheme="majorBidi" w:cstheme="majorBidi"/>
          <w:color w:val="000000"/>
        </w:rPr>
        <w:t>−</w:t>
      </w:r>
      <w:r>
        <w:rPr>
          <w:color w:val="000000"/>
          <w:lang w:val="en-US"/>
        </w:rPr>
        <w:t> 20 log</w:t>
      </w:r>
      <w:r>
        <w:rPr>
          <w:color w:val="000000"/>
          <w:vertAlign w:val="subscript"/>
          <w:lang w:val="en-US"/>
        </w:rPr>
        <w:t>10</w:t>
      </w:r>
      <w:r>
        <w:rPr>
          <w:color w:val="000000"/>
          <w:lang w:val="en-US"/>
        </w:rPr>
        <w:t> (</w:t>
      </w:r>
      <w:proofErr w:type="spellStart"/>
      <w:r>
        <w:rPr>
          <w:bCs/>
          <w:i/>
          <w:iCs/>
          <w:color w:val="000000"/>
          <w:lang w:val="en-US"/>
        </w:rPr>
        <w:t>h</w:t>
      </w:r>
      <w:r>
        <w:rPr>
          <w:i/>
          <w:iCs/>
          <w:color w:val="000000"/>
          <w:vertAlign w:val="subscript"/>
          <w:lang w:val="en-US"/>
        </w:rPr>
        <w:t>SAT</w:t>
      </w:r>
      <w:proofErr w:type="spellEnd"/>
      <w:r>
        <w:rPr>
          <w:color w:val="000000"/>
          <w:lang w:val="en-US"/>
        </w:rPr>
        <w:t>/1</w:t>
      </w:r>
      <w:r w:rsidRPr="00B36507">
        <w:t> </w:t>
      </w:r>
      <w:r>
        <w:rPr>
          <w:color w:val="000000"/>
          <w:lang w:val="en-US"/>
        </w:rPr>
        <w:t>414) </w:t>
      </w:r>
      <w:proofErr w:type="gramStart"/>
      <w:r>
        <w:rPr>
          <w:color w:val="000000"/>
          <w:lang w:val="en-US"/>
        </w:rPr>
        <w:t>dB(</w:t>
      </w:r>
      <w:proofErr w:type="gramEnd"/>
      <w:r>
        <w:rPr>
          <w:color w:val="000000"/>
          <w:lang w:val="en-US"/>
        </w:rPr>
        <w:t>W/(m</w:t>
      </w:r>
      <w:r>
        <w:rPr>
          <w:color w:val="000000"/>
          <w:vertAlign w:val="superscript"/>
          <w:lang w:val="en-US"/>
        </w:rPr>
        <w:t>2</w:t>
      </w:r>
      <w:r>
        <w:rPr>
          <w:color w:val="000000"/>
          <w:lang w:val="en-US"/>
        </w:rPr>
        <w:t xml:space="preserve"> · 25 kHz)), at the FSS satellite orbit, where </w:t>
      </w:r>
      <w:proofErr w:type="spellStart"/>
      <w:r>
        <w:rPr>
          <w:bCs/>
          <w:i/>
          <w:iCs/>
          <w:color w:val="000000"/>
          <w:lang w:val="en-US"/>
        </w:rPr>
        <w:t>h</w:t>
      </w:r>
      <w:r>
        <w:rPr>
          <w:i/>
          <w:iCs/>
          <w:color w:val="000000"/>
          <w:vertAlign w:val="subscript"/>
          <w:lang w:val="en-US"/>
        </w:rPr>
        <w:t>SAT</w:t>
      </w:r>
      <w:proofErr w:type="spellEnd"/>
      <w:r>
        <w:rPr>
          <w:color w:val="000000"/>
          <w:lang w:val="en-US"/>
        </w:rPr>
        <w:t xml:space="preserve"> is the altitude of the satellite (km).</w:t>
      </w:r>
    </w:p>
  </w:footnote>
  <w:footnote w:id="4">
    <w:p w14:paraId="6EA97432" w14:textId="77777777" w:rsidR="0038423A" w:rsidRDefault="0038423A" w:rsidP="0038423A">
      <w:pPr>
        <w:pStyle w:val="FootnoteText"/>
        <w:rPr>
          <w:color w:val="000000"/>
          <w:lang w:val="en-US"/>
        </w:rPr>
      </w:pPr>
      <w:r w:rsidRPr="00B36507">
        <w:rPr>
          <w:rStyle w:val="FootnoteReference"/>
        </w:rPr>
        <w:t>3</w:t>
      </w:r>
      <w:r>
        <w:rPr>
          <w:color w:val="000000"/>
          <w:lang w:val="en-US"/>
        </w:rPr>
        <w:tab/>
      </w:r>
      <w:r>
        <w:rPr>
          <w:iCs/>
          <w:color w:val="000000"/>
          <w:lang w:val="en-US"/>
        </w:rPr>
        <w:t>Administrations with existing regulations prior to WRC</w:t>
      </w:r>
      <w:r>
        <w:rPr>
          <w:iCs/>
          <w:color w:val="000000"/>
          <w:lang w:val="en-US"/>
        </w:rPr>
        <w:noBreakHyphen/>
        <w:t>03 may exercise some flexibility in determining transmitter power limits.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B07D2" w14:textId="77777777" w:rsidR="0038423A" w:rsidRDefault="0038423A" w:rsidP="00187BD9">
    <w:pPr>
      <w:pStyle w:val="Header"/>
    </w:pPr>
    <w:r>
      <w:fldChar w:fldCharType="begin"/>
    </w:r>
    <w:r>
      <w:instrText xml:space="preserve"> PAGE  \* MERGEFORMAT </w:instrText>
    </w:r>
    <w:r>
      <w:fldChar w:fldCharType="separate"/>
    </w:r>
    <w:r w:rsidR="00AF187B">
      <w:rPr>
        <w:noProof/>
      </w:rPr>
      <w:t>2</w:t>
    </w:r>
    <w:r>
      <w:fldChar w:fldCharType="end"/>
    </w:r>
  </w:p>
  <w:p w14:paraId="0AA7BB44" w14:textId="2A42BC26" w:rsidR="0038423A" w:rsidRPr="00A066F1" w:rsidRDefault="0038423A" w:rsidP="00241FA2">
    <w:pPr>
      <w:pStyle w:val="Header"/>
    </w:pPr>
    <w:r>
      <w:t>CMR19/</w:t>
    </w:r>
    <w:bookmarkStart w:id="48" w:name="OLE_LINK1"/>
    <w:bookmarkStart w:id="49" w:name="OLE_LINK2"/>
    <w:bookmarkStart w:id="50" w:name="OLE_LINK3"/>
    <w:r w:rsidR="00AF187B">
      <w:t>16</w:t>
    </w:r>
    <w:r>
      <w:t>(Add.16)</w:t>
    </w:r>
    <w:bookmarkEnd w:id="48"/>
    <w:bookmarkEnd w:id="49"/>
    <w:bookmarkEnd w:id="50"/>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3361"/>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27C19"/>
    <w:rsid w:val="00146F6F"/>
    <w:rsid w:val="00187BD9"/>
    <w:rsid w:val="00190B55"/>
    <w:rsid w:val="001C3B5F"/>
    <w:rsid w:val="001D058F"/>
    <w:rsid w:val="002009EA"/>
    <w:rsid w:val="00202756"/>
    <w:rsid w:val="00202CA0"/>
    <w:rsid w:val="002034E5"/>
    <w:rsid w:val="00210A14"/>
    <w:rsid w:val="00216B6D"/>
    <w:rsid w:val="00241FA2"/>
    <w:rsid w:val="00271316"/>
    <w:rsid w:val="00276B84"/>
    <w:rsid w:val="002B349C"/>
    <w:rsid w:val="002C7194"/>
    <w:rsid w:val="002D58BE"/>
    <w:rsid w:val="002F4747"/>
    <w:rsid w:val="00301B38"/>
    <w:rsid w:val="00302605"/>
    <w:rsid w:val="00353E8D"/>
    <w:rsid w:val="00361B37"/>
    <w:rsid w:val="00377BD3"/>
    <w:rsid w:val="00381554"/>
    <w:rsid w:val="00384088"/>
    <w:rsid w:val="0038423A"/>
    <w:rsid w:val="003852CE"/>
    <w:rsid w:val="0039169B"/>
    <w:rsid w:val="003A7F8C"/>
    <w:rsid w:val="003B2284"/>
    <w:rsid w:val="003B532E"/>
    <w:rsid w:val="003D0F8B"/>
    <w:rsid w:val="003E0DB6"/>
    <w:rsid w:val="0041348E"/>
    <w:rsid w:val="00420873"/>
    <w:rsid w:val="00492075"/>
    <w:rsid w:val="004969AD"/>
    <w:rsid w:val="004A26C4"/>
    <w:rsid w:val="004A42B6"/>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3CA1"/>
    <w:rsid w:val="00615426"/>
    <w:rsid w:val="00616219"/>
    <w:rsid w:val="00645B7D"/>
    <w:rsid w:val="00657DE0"/>
    <w:rsid w:val="00685313"/>
    <w:rsid w:val="00690B7A"/>
    <w:rsid w:val="00692833"/>
    <w:rsid w:val="006A6E9B"/>
    <w:rsid w:val="006B7C2A"/>
    <w:rsid w:val="006C23DA"/>
    <w:rsid w:val="006E3D45"/>
    <w:rsid w:val="006E4B48"/>
    <w:rsid w:val="0070607A"/>
    <w:rsid w:val="007149F9"/>
    <w:rsid w:val="00733A30"/>
    <w:rsid w:val="00745AEE"/>
    <w:rsid w:val="00750F10"/>
    <w:rsid w:val="007742CA"/>
    <w:rsid w:val="00790D70"/>
    <w:rsid w:val="007A6F1F"/>
    <w:rsid w:val="007B0933"/>
    <w:rsid w:val="007C6CD8"/>
    <w:rsid w:val="007D5320"/>
    <w:rsid w:val="00800972"/>
    <w:rsid w:val="00804475"/>
    <w:rsid w:val="00811633"/>
    <w:rsid w:val="00814037"/>
    <w:rsid w:val="00841216"/>
    <w:rsid w:val="00842AF0"/>
    <w:rsid w:val="0086171E"/>
    <w:rsid w:val="00872FC8"/>
    <w:rsid w:val="008845D0"/>
    <w:rsid w:val="00884D60"/>
    <w:rsid w:val="008B43F2"/>
    <w:rsid w:val="008B6CFF"/>
    <w:rsid w:val="008C3D04"/>
    <w:rsid w:val="009139B4"/>
    <w:rsid w:val="009274B4"/>
    <w:rsid w:val="00934EA2"/>
    <w:rsid w:val="00944A5C"/>
    <w:rsid w:val="00952A66"/>
    <w:rsid w:val="009B7C9A"/>
    <w:rsid w:val="009C56E5"/>
    <w:rsid w:val="009C7716"/>
    <w:rsid w:val="009E5FC8"/>
    <w:rsid w:val="009E687A"/>
    <w:rsid w:val="009F236F"/>
    <w:rsid w:val="00A066F1"/>
    <w:rsid w:val="00A141AF"/>
    <w:rsid w:val="00A16D29"/>
    <w:rsid w:val="00A253A2"/>
    <w:rsid w:val="00A30305"/>
    <w:rsid w:val="00A31D2D"/>
    <w:rsid w:val="00A4600A"/>
    <w:rsid w:val="00A538A6"/>
    <w:rsid w:val="00A54C25"/>
    <w:rsid w:val="00A710E7"/>
    <w:rsid w:val="00A7372E"/>
    <w:rsid w:val="00A93B85"/>
    <w:rsid w:val="00AA0B18"/>
    <w:rsid w:val="00AA3C65"/>
    <w:rsid w:val="00AA666F"/>
    <w:rsid w:val="00AD7914"/>
    <w:rsid w:val="00AF187B"/>
    <w:rsid w:val="00B40888"/>
    <w:rsid w:val="00B57D7A"/>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C3370"/>
    <w:rsid w:val="00EF1932"/>
    <w:rsid w:val="00EF71B6"/>
    <w:rsid w:val="00F02766"/>
    <w:rsid w:val="00F05BD4"/>
    <w:rsid w:val="00F06473"/>
    <w:rsid w:val="00F6155B"/>
    <w:rsid w:val="00F65C19"/>
    <w:rsid w:val="00FA3308"/>
    <w:rsid w:val="00FC4403"/>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E9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styleId="Revision">
    <w:name w:val="Revision"/>
    <w:hidden/>
    <w:uiPriority w:val="99"/>
    <w:semiHidden/>
    <w:rsid w:val="00AF187B"/>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styleId="Revision">
    <w:name w:val="Revision"/>
    <w:hidden/>
    <w:uiPriority w:val="99"/>
    <w:semiHidden/>
    <w:rsid w:val="00AF187B"/>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R16-WRC19-C-5551!A16!MSW-E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BF42DD-2B0E-4474-AA6B-173710D3364A}">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906CE817-03F7-4037-BE45-7F0457EB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2099</Words>
  <Characters>11968</Characters>
  <Application>Microsoft Office Word</Application>
  <DocSecurity>0</DocSecurity>
  <Lines>99</Lines>
  <Paragraphs>28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R16-WRC19-C-5551!A16!MSW-E</vt:lpstr>
      <vt:lpstr>R16-WRC19-C-5551!A16!MSW-E</vt:lpstr>
      <vt:lpstr>R16-WRC19-C-5551!A16!MSW-E</vt:lpstr>
    </vt:vector>
  </TitlesOfParts>
  <Manager>General Secretariat - Pool</Manager>
  <Company>International Telecommunication Union (ITU)</Company>
  <LinksUpToDate>false</LinksUpToDate>
  <CharactersWithSpaces>14039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R16-WRC19-C-5551!A16!MSW-E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2019-08-29T05:06:00Z</dcterms:created>
  <dcterms:modified xsi:type="dcterms:W3CDTF">2019-08-29T05:06:00Z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